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F5840B" w14:textId="77777777" w:rsidR="009F2519" w:rsidRPr="00286FB9" w:rsidRDefault="009F2519">
      <w:pPr>
        <w:rPr>
          <w:lang w:val="en-GB"/>
        </w:rPr>
      </w:pPr>
    </w:p>
    <w:p w14:paraId="08D7981B" w14:textId="77777777" w:rsidR="009F2519" w:rsidRPr="00286FB9" w:rsidRDefault="009F2519">
      <w:pPr>
        <w:rPr>
          <w:lang w:val="en-GB"/>
        </w:rPr>
      </w:pPr>
    </w:p>
    <w:tbl>
      <w:tblPr>
        <w:tblStyle w:val="TableGrid"/>
        <w:tblW w:w="4967" w:type="pct"/>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4F1FF"/>
        <w:tblLayout w:type="fixed"/>
        <w:tblCellMar>
          <w:top w:w="57" w:type="dxa"/>
          <w:left w:w="57" w:type="dxa"/>
          <w:bottom w:w="57" w:type="dxa"/>
          <w:right w:w="57" w:type="dxa"/>
        </w:tblCellMar>
        <w:tblLook w:val="04A0" w:firstRow="1" w:lastRow="0" w:firstColumn="1" w:lastColumn="0" w:noHBand="0" w:noVBand="1"/>
      </w:tblPr>
      <w:tblGrid>
        <w:gridCol w:w="8696"/>
      </w:tblGrid>
      <w:tr w:rsidR="00DE10CA" w:rsidRPr="00286FB9" w14:paraId="234DE535" w14:textId="77777777" w:rsidTr="00E67E16">
        <w:tc>
          <w:tcPr>
            <w:tcW w:w="5000" w:type="pct"/>
            <w:shd w:val="clear" w:color="auto" w:fill="E4F1FF"/>
          </w:tcPr>
          <w:p w14:paraId="4D28B294" w14:textId="0F06C328" w:rsidR="00DE10CA" w:rsidRPr="00286FB9" w:rsidRDefault="00412885" w:rsidP="00DE10CA">
            <w:pPr>
              <w:pStyle w:val="normal0"/>
              <w:tabs>
                <w:tab w:val="left" w:pos="2835"/>
              </w:tabs>
              <w:spacing w:before="360" w:after="60" w:line="276" w:lineRule="auto"/>
              <w:rPr>
                <w:rFonts w:ascii="Calibri" w:eastAsia="Calibri" w:hAnsi="Calibri" w:cs="Calibri"/>
                <w:b/>
                <w:color w:val="5B81BD"/>
                <w:lang w:val="en-GB"/>
              </w:rPr>
            </w:pPr>
            <w:r w:rsidRPr="00286FB9">
              <w:rPr>
                <w:rFonts w:ascii="Calibri" w:eastAsia="Calibri" w:hAnsi="Calibri" w:cs="Calibri"/>
                <w:b/>
                <w:color w:val="5B81BD"/>
                <w:lang w:val="en-GB"/>
              </w:rPr>
              <w:t>EXPLANATORY NOTE</w:t>
            </w:r>
          </w:p>
          <w:p w14:paraId="75F7907E" w14:textId="426A40DB" w:rsidR="00321792" w:rsidRPr="005B4B85" w:rsidRDefault="00321792" w:rsidP="00321792">
            <w:pPr>
              <w:pStyle w:val="normal0"/>
              <w:spacing w:line="276" w:lineRule="auto"/>
              <w:jc w:val="both"/>
              <w:rPr>
                <w:rFonts w:ascii="Calibri" w:eastAsia="Calibri" w:hAnsi="Calibri" w:cs="Calibri"/>
                <w:lang w:val="en-GB"/>
              </w:rPr>
            </w:pPr>
            <w:r w:rsidRPr="00286FB9">
              <w:rPr>
                <w:rFonts w:ascii="Calibri" w:eastAsia="Calibri" w:hAnsi="Calibri" w:cs="Calibri"/>
                <w:lang w:val="en-GB"/>
              </w:rPr>
              <w:t>This templ</w:t>
            </w:r>
            <w:r>
              <w:rPr>
                <w:rFonts w:ascii="Calibri" w:eastAsia="Calibri" w:hAnsi="Calibri" w:cs="Calibri"/>
                <w:lang w:val="en-GB"/>
              </w:rPr>
              <w:t>ate provides the outline for a Secondary Data R</w:t>
            </w:r>
            <w:r w:rsidRPr="00286FB9">
              <w:rPr>
                <w:rFonts w:ascii="Calibri" w:eastAsia="Calibri" w:hAnsi="Calibri" w:cs="Calibri"/>
                <w:lang w:val="en-GB"/>
              </w:rPr>
              <w:t xml:space="preserve">eview </w:t>
            </w:r>
            <w:r>
              <w:rPr>
                <w:rFonts w:ascii="Calibri" w:eastAsia="Calibri" w:hAnsi="Calibri" w:cs="Calibri"/>
                <w:lang w:val="en-GB"/>
              </w:rPr>
              <w:t xml:space="preserve">Report </w:t>
            </w:r>
            <w:r w:rsidRPr="00286FB9">
              <w:rPr>
                <w:rFonts w:ascii="Calibri" w:eastAsia="Calibri" w:hAnsi="Calibri" w:cs="Calibri"/>
                <w:lang w:val="en-GB"/>
              </w:rPr>
              <w:t>for a profiling exercise.</w:t>
            </w:r>
            <w:r>
              <w:rPr>
                <w:rFonts w:ascii="Calibri" w:eastAsia="Calibri" w:hAnsi="Calibri" w:cs="Calibri"/>
                <w:lang w:val="en-GB"/>
              </w:rPr>
              <w:t xml:space="preserve"> The </w:t>
            </w:r>
            <w:hyperlink r:id="rId9" w:history="1">
              <w:r w:rsidRPr="005F001E">
                <w:rPr>
                  <w:rStyle w:val="Hyperlink"/>
                  <w:rFonts w:ascii="Calibri" w:eastAsia="Calibri" w:hAnsi="Calibri" w:cs="Calibri"/>
                  <w:lang w:val="en-GB"/>
                </w:rPr>
                <w:t>Secondary Data Review Matrix</w:t>
              </w:r>
            </w:hyperlink>
            <w:r>
              <w:rPr>
                <w:rFonts w:ascii="Calibri" w:eastAsia="Calibri" w:hAnsi="Calibri" w:cs="Calibri"/>
                <w:lang w:val="en-GB"/>
              </w:rPr>
              <w:t xml:space="preserve"> is typically developed first. While the Matrix documents and keeps track of the different sources available and where they are relevant, the Secondary Data Review Report summarises the sources and discusses the implications for the profiling exercise.</w:t>
            </w:r>
          </w:p>
          <w:p w14:paraId="27F50BF0" w14:textId="77777777" w:rsidR="00B317E7" w:rsidRDefault="00B317E7" w:rsidP="00E67E16">
            <w:pPr>
              <w:pStyle w:val="normal0"/>
              <w:spacing w:line="276" w:lineRule="auto"/>
              <w:contextualSpacing/>
              <w:jc w:val="both"/>
              <w:rPr>
                <w:rFonts w:ascii="Calibri" w:eastAsia="Calibri" w:hAnsi="Calibri" w:cs="Calibri"/>
                <w:lang w:val="en-GB"/>
              </w:rPr>
            </w:pPr>
          </w:p>
          <w:p w14:paraId="7ED7C35C" w14:textId="33940672" w:rsidR="00B317E7" w:rsidRPr="00B317E7" w:rsidRDefault="00B317E7" w:rsidP="00E67E16">
            <w:pPr>
              <w:pStyle w:val="normal0"/>
              <w:spacing w:line="276" w:lineRule="auto"/>
              <w:contextualSpacing/>
              <w:jc w:val="both"/>
              <w:rPr>
                <w:rFonts w:ascii="Calibri" w:eastAsia="Calibri" w:hAnsi="Calibri" w:cs="Calibri"/>
                <w:b/>
                <w:color w:val="5B81BD"/>
                <w:lang w:val="en-GB"/>
              </w:rPr>
            </w:pPr>
            <w:r w:rsidRPr="00B317E7">
              <w:rPr>
                <w:rFonts w:ascii="Calibri" w:eastAsia="Calibri" w:hAnsi="Calibri" w:cs="Calibri"/>
                <w:b/>
                <w:color w:val="5B81BD"/>
                <w:lang w:val="en-GB"/>
              </w:rPr>
              <w:t xml:space="preserve">What is </w:t>
            </w:r>
            <w:r w:rsidR="00321792">
              <w:rPr>
                <w:rFonts w:ascii="Calibri" w:eastAsia="Calibri" w:hAnsi="Calibri" w:cs="Calibri"/>
                <w:b/>
                <w:color w:val="5B81BD"/>
                <w:lang w:val="en-GB"/>
              </w:rPr>
              <w:t>secondary d</w:t>
            </w:r>
            <w:r w:rsidR="00486FB2">
              <w:rPr>
                <w:rFonts w:ascii="Calibri" w:eastAsia="Calibri" w:hAnsi="Calibri" w:cs="Calibri"/>
                <w:b/>
                <w:color w:val="5B81BD"/>
                <w:lang w:val="en-GB"/>
              </w:rPr>
              <w:t>ata</w:t>
            </w:r>
            <w:r w:rsidRPr="00B317E7">
              <w:rPr>
                <w:rFonts w:ascii="Calibri" w:eastAsia="Calibri" w:hAnsi="Calibri" w:cs="Calibri"/>
                <w:b/>
                <w:color w:val="5B81BD"/>
                <w:lang w:val="en-GB"/>
              </w:rPr>
              <w:t>?</w:t>
            </w:r>
          </w:p>
          <w:p w14:paraId="08440ABA" w14:textId="5F4BEE1D" w:rsidR="005F001E" w:rsidRDefault="005F001E" w:rsidP="005F001E">
            <w:pPr>
              <w:pStyle w:val="normal0"/>
              <w:spacing w:line="276" w:lineRule="auto"/>
              <w:jc w:val="both"/>
              <w:rPr>
                <w:rFonts w:ascii="Calibri" w:eastAsia="Calibri" w:hAnsi="Calibri" w:cs="Calibri"/>
                <w:lang w:val="en-GB"/>
              </w:rPr>
            </w:pPr>
            <w:r>
              <w:rPr>
                <w:rFonts w:ascii="Calibri" w:eastAsia="Calibri" w:hAnsi="Calibri" w:cs="Calibri"/>
                <w:lang w:val="en-GB"/>
              </w:rPr>
              <w:t xml:space="preserve">Secondary data is any data collected by other actors for a purpose, which may or may not be aligned with the profiling exercise. </w:t>
            </w:r>
            <w:r w:rsidR="00F32866">
              <w:rPr>
                <w:rFonts w:ascii="Calibri" w:eastAsia="Calibri" w:hAnsi="Calibri" w:cs="Calibri"/>
                <w:lang w:val="en-GB"/>
              </w:rPr>
              <w:t xml:space="preserve">This often includes existing censuses or national household surveys, but can also include qualitative data such as media sources or reports from larger qualitative studies. </w:t>
            </w:r>
            <w:r>
              <w:rPr>
                <w:rFonts w:ascii="Calibri" w:eastAsia="Calibri" w:hAnsi="Calibri" w:cs="Calibri"/>
                <w:lang w:val="en-GB"/>
              </w:rPr>
              <w:t xml:space="preserve">Primary data, by contrast, is new information collected by the profiling partners in the field through interviews and other methods to address the profiling objectives. </w:t>
            </w:r>
          </w:p>
          <w:p w14:paraId="2CD665C2" w14:textId="77777777" w:rsidR="005F001E" w:rsidRDefault="005F001E" w:rsidP="005F001E">
            <w:pPr>
              <w:pStyle w:val="normal0"/>
              <w:spacing w:line="276" w:lineRule="auto"/>
              <w:jc w:val="both"/>
              <w:rPr>
                <w:rFonts w:ascii="Calibri" w:eastAsia="Calibri" w:hAnsi="Calibri" w:cs="Calibri"/>
                <w:lang w:val="en-GB"/>
              </w:rPr>
            </w:pPr>
          </w:p>
          <w:p w14:paraId="50C81366" w14:textId="77D1D323" w:rsidR="00321792" w:rsidRPr="00321792" w:rsidRDefault="00321792" w:rsidP="005F001E">
            <w:pPr>
              <w:pStyle w:val="normal0"/>
              <w:spacing w:line="276" w:lineRule="auto"/>
              <w:contextualSpacing/>
              <w:jc w:val="both"/>
              <w:rPr>
                <w:rFonts w:ascii="Calibri" w:eastAsia="Calibri" w:hAnsi="Calibri" w:cs="Calibri"/>
                <w:b/>
                <w:color w:val="5B81BD"/>
                <w:lang w:val="en-GB"/>
              </w:rPr>
            </w:pPr>
            <w:r w:rsidRPr="00321792">
              <w:rPr>
                <w:rFonts w:ascii="Calibri" w:eastAsia="Calibri" w:hAnsi="Calibri" w:cs="Calibri"/>
                <w:b/>
                <w:color w:val="5B81BD"/>
                <w:lang w:val="en-GB"/>
              </w:rPr>
              <w:t>Why conduct a secondary data review?</w:t>
            </w:r>
          </w:p>
          <w:p w14:paraId="75CA7623" w14:textId="0398A712" w:rsidR="003118F6" w:rsidRDefault="00414344" w:rsidP="00E67E16">
            <w:pPr>
              <w:pStyle w:val="normal0"/>
              <w:spacing w:line="276" w:lineRule="auto"/>
              <w:contextualSpacing/>
              <w:jc w:val="both"/>
              <w:rPr>
                <w:rFonts w:ascii="Calibri" w:eastAsia="Calibri" w:hAnsi="Calibri" w:cs="Calibri"/>
                <w:lang w:val="en-GB"/>
              </w:rPr>
            </w:pPr>
            <w:r>
              <w:rPr>
                <w:rFonts w:ascii="Calibri" w:eastAsia="Calibri" w:hAnsi="Calibri" w:cs="Calibri"/>
                <w:lang w:val="en-GB"/>
              </w:rPr>
              <w:t xml:space="preserve">A secondary data review </w:t>
            </w:r>
            <w:r w:rsidR="00E67E16" w:rsidRPr="005B4B85">
              <w:rPr>
                <w:rFonts w:ascii="Calibri" w:eastAsia="Calibri" w:hAnsi="Calibri" w:cs="Calibri"/>
                <w:lang w:val="en-GB"/>
              </w:rPr>
              <w:t xml:space="preserve">is the next step beyond </w:t>
            </w:r>
            <w:r w:rsidR="00486FB2">
              <w:rPr>
                <w:rFonts w:ascii="Calibri" w:eastAsia="Calibri" w:hAnsi="Calibri" w:cs="Calibri"/>
                <w:lang w:val="en-GB"/>
              </w:rPr>
              <w:t xml:space="preserve">getting </w:t>
            </w:r>
            <w:r w:rsidR="00E67E16" w:rsidRPr="005B4B85">
              <w:rPr>
                <w:rFonts w:ascii="Calibri" w:eastAsia="Calibri" w:hAnsi="Calibri" w:cs="Calibri"/>
                <w:lang w:val="en-GB"/>
              </w:rPr>
              <w:t>a gen</w:t>
            </w:r>
            <w:r w:rsidR="00806280">
              <w:rPr>
                <w:rFonts w:ascii="Calibri" w:eastAsia="Calibri" w:hAnsi="Calibri" w:cs="Calibri"/>
                <w:lang w:val="en-GB"/>
              </w:rPr>
              <w:t xml:space="preserve">eral overview of the situation. </w:t>
            </w:r>
            <w:r w:rsidR="003118F6">
              <w:rPr>
                <w:rFonts w:ascii="Calibri" w:eastAsia="Calibri" w:hAnsi="Calibri" w:cs="Calibri"/>
                <w:lang w:val="en-GB"/>
              </w:rPr>
              <w:t>It answers the questions:</w:t>
            </w:r>
            <w:r w:rsidR="003118F6" w:rsidRPr="005B4B85">
              <w:rPr>
                <w:rFonts w:ascii="Calibri" w:eastAsia="Calibri" w:hAnsi="Calibri" w:cs="Calibri"/>
                <w:lang w:val="en-GB"/>
              </w:rPr>
              <w:t xml:space="preserve"> </w:t>
            </w:r>
            <w:r w:rsidR="003118F6" w:rsidRPr="003118F6">
              <w:rPr>
                <w:rFonts w:ascii="Calibri" w:eastAsia="Calibri" w:hAnsi="Calibri" w:cs="Calibri"/>
                <w:lang w:val="en-GB"/>
              </w:rPr>
              <w:t xml:space="preserve">what type of information already exists to assess the progress of populations towards a durable solution to their displacement, and what additional information would need to be collected? </w:t>
            </w:r>
            <w:r w:rsidR="003118F6">
              <w:rPr>
                <w:rFonts w:ascii="Calibri" w:eastAsia="Calibri" w:hAnsi="Calibri" w:cs="Calibri"/>
                <w:lang w:val="en-GB"/>
              </w:rPr>
              <w:t>And h</w:t>
            </w:r>
            <w:r w:rsidR="003118F6" w:rsidRPr="003118F6">
              <w:rPr>
                <w:rFonts w:ascii="Calibri" w:eastAsia="Calibri" w:hAnsi="Calibri" w:cs="Calibri"/>
                <w:lang w:val="en-GB"/>
              </w:rPr>
              <w:t xml:space="preserve">ow reliable is the information? </w:t>
            </w:r>
          </w:p>
          <w:p w14:paraId="2386C73A" w14:textId="77777777" w:rsidR="003118F6" w:rsidRDefault="003118F6" w:rsidP="00E67E16">
            <w:pPr>
              <w:pStyle w:val="normal0"/>
              <w:spacing w:line="276" w:lineRule="auto"/>
              <w:jc w:val="both"/>
              <w:rPr>
                <w:rFonts w:ascii="Calibri" w:eastAsia="Calibri" w:hAnsi="Calibri" w:cs="Calibri"/>
                <w:lang w:val="en-GB"/>
              </w:rPr>
            </w:pPr>
          </w:p>
          <w:p w14:paraId="2382D133" w14:textId="7323126D" w:rsidR="005F001E" w:rsidRDefault="00E67E16" w:rsidP="00E67E16">
            <w:pPr>
              <w:pStyle w:val="normal0"/>
              <w:spacing w:line="276" w:lineRule="auto"/>
              <w:jc w:val="both"/>
              <w:rPr>
                <w:rFonts w:ascii="Calibri" w:eastAsia="Calibri" w:hAnsi="Calibri" w:cs="Calibri"/>
                <w:lang w:val="en-GB"/>
              </w:rPr>
            </w:pPr>
            <w:r w:rsidRPr="005B4B85">
              <w:rPr>
                <w:rFonts w:ascii="Calibri" w:eastAsia="Calibri" w:hAnsi="Calibri" w:cs="Calibri"/>
                <w:lang w:val="en-GB"/>
              </w:rPr>
              <w:t>This involves a more thorough</w:t>
            </w:r>
            <w:r w:rsidR="00806280">
              <w:rPr>
                <w:rFonts w:ascii="Calibri" w:eastAsia="Calibri" w:hAnsi="Calibri" w:cs="Calibri"/>
                <w:lang w:val="en-GB"/>
              </w:rPr>
              <w:t xml:space="preserve"> review and</w:t>
            </w:r>
            <w:r w:rsidRPr="005B4B85">
              <w:rPr>
                <w:rFonts w:ascii="Calibri" w:eastAsia="Calibri" w:hAnsi="Calibri" w:cs="Calibri"/>
                <w:lang w:val="en-GB"/>
              </w:rPr>
              <w:t xml:space="preserve"> analysis of the secondary data available</w:t>
            </w:r>
            <w:r w:rsidR="005F001E">
              <w:rPr>
                <w:rFonts w:ascii="Calibri" w:eastAsia="Calibri" w:hAnsi="Calibri" w:cs="Calibri"/>
                <w:lang w:val="en-GB"/>
              </w:rPr>
              <w:t xml:space="preserve"> to </w:t>
            </w:r>
            <w:r w:rsidR="00806280">
              <w:rPr>
                <w:rFonts w:ascii="Calibri" w:eastAsia="Calibri" w:hAnsi="Calibri" w:cs="Calibri"/>
                <w:lang w:val="en-GB"/>
              </w:rPr>
              <w:t>do the following</w:t>
            </w:r>
            <w:r w:rsidR="005F001E">
              <w:rPr>
                <w:rFonts w:ascii="Calibri" w:eastAsia="Calibri" w:hAnsi="Calibri" w:cs="Calibri"/>
                <w:lang w:val="en-GB"/>
              </w:rPr>
              <w:t>:</w:t>
            </w:r>
          </w:p>
          <w:p w14:paraId="6F33EA8B" w14:textId="0E509122" w:rsidR="005F001E" w:rsidRDefault="00806280" w:rsidP="005F001E">
            <w:pPr>
              <w:pStyle w:val="normal0"/>
              <w:numPr>
                <w:ilvl w:val="0"/>
                <w:numId w:val="29"/>
              </w:numPr>
              <w:spacing w:line="276" w:lineRule="auto"/>
              <w:contextualSpacing/>
              <w:jc w:val="both"/>
              <w:rPr>
                <w:rFonts w:ascii="Calibri" w:eastAsia="Calibri" w:hAnsi="Calibri" w:cs="Calibri"/>
                <w:lang w:val="en-GB"/>
              </w:rPr>
            </w:pPr>
            <w:r>
              <w:rPr>
                <w:rFonts w:ascii="Calibri" w:eastAsia="Calibri" w:hAnsi="Calibri" w:cs="Calibri"/>
                <w:lang w:val="en-GB"/>
              </w:rPr>
              <w:t>D</w:t>
            </w:r>
            <w:r w:rsidR="00E67E16" w:rsidRPr="005B4B85">
              <w:rPr>
                <w:rFonts w:ascii="Calibri" w:eastAsia="Calibri" w:hAnsi="Calibri" w:cs="Calibri"/>
                <w:lang w:val="en-GB"/>
              </w:rPr>
              <w:t xml:space="preserve">ocument </w:t>
            </w:r>
            <w:r w:rsidR="005F001E">
              <w:rPr>
                <w:rFonts w:ascii="Calibri" w:eastAsia="Calibri" w:hAnsi="Calibri" w:cs="Calibri"/>
                <w:lang w:val="en-GB"/>
              </w:rPr>
              <w:t>and keep track of all relevant data available</w:t>
            </w:r>
            <w:r>
              <w:rPr>
                <w:rFonts w:ascii="Calibri" w:eastAsia="Calibri" w:hAnsi="Calibri" w:cs="Calibri"/>
                <w:lang w:val="en-GB"/>
              </w:rPr>
              <w:t xml:space="preserve"> in one place so that it can be used in the analysis </w:t>
            </w:r>
            <w:r w:rsidR="007C4FA1">
              <w:rPr>
                <w:rFonts w:ascii="Calibri" w:eastAsia="Calibri" w:hAnsi="Calibri" w:cs="Calibri"/>
                <w:lang w:val="en-GB"/>
              </w:rPr>
              <w:t>phase of the profiling process</w:t>
            </w:r>
            <w:r>
              <w:rPr>
                <w:rFonts w:ascii="Calibri" w:eastAsia="Calibri" w:hAnsi="Calibri" w:cs="Calibri"/>
                <w:lang w:val="en-GB"/>
              </w:rPr>
              <w:t xml:space="preserve"> (for example to contextualise or compare other findings)</w:t>
            </w:r>
            <w:r w:rsidR="005F001E">
              <w:rPr>
                <w:rFonts w:ascii="Calibri" w:eastAsia="Calibri" w:hAnsi="Calibri" w:cs="Calibri"/>
                <w:lang w:val="en-GB"/>
              </w:rPr>
              <w:t>;</w:t>
            </w:r>
            <w:r w:rsidR="00E67E16" w:rsidRPr="005B4B85">
              <w:rPr>
                <w:rFonts w:ascii="Calibri" w:eastAsia="Calibri" w:hAnsi="Calibri" w:cs="Calibri"/>
                <w:lang w:val="en-GB"/>
              </w:rPr>
              <w:t xml:space="preserve"> </w:t>
            </w:r>
          </w:p>
          <w:p w14:paraId="5C12AFDF" w14:textId="02327DDF" w:rsidR="005F001E" w:rsidRDefault="00806280" w:rsidP="005F001E">
            <w:pPr>
              <w:pStyle w:val="normal0"/>
              <w:numPr>
                <w:ilvl w:val="0"/>
                <w:numId w:val="29"/>
              </w:numPr>
              <w:spacing w:line="276" w:lineRule="auto"/>
              <w:contextualSpacing/>
              <w:jc w:val="both"/>
              <w:rPr>
                <w:rFonts w:ascii="Calibri" w:eastAsia="Calibri" w:hAnsi="Calibri" w:cs="Calibri"/>
                <w:lang w:val="en-GB"/>
              </w:rPr>
            </w:pPr>
            <w:r>
              <w:rPr>
                <w:rFonts w:ascii="Calibri" w:eastAsia="Calibri" w:hAnsi="Calibri" w:cs="Calibri"/>
                <w:lang w:val="en-GB"/>
              </w:rPr>
              <w:t>Highlight what already exists in the context in time to modify</w:t>
            </w:r>
            <w:r w:rsidR="00414344">
              <w:rPr>
                <w:rFonts w:ascii="Calibri" w:eastAsia="Calibri" w:hAnsi="Calibri" w:cs="Calibri"/>
                <w:lang w:val="en-GB"/>
              </w:rPr>
              <w:t xml:space="preserve"> the </w:t>
            </w:r>
            <w:r w:rsidR="009B018C">
              <w:rPr>
                <w:rFonts w:ascii="Calibri" w:eastAsia="Calibri" w:hAnsi="Calibri" w:cs="Calibri"/>
                <w:lang w:val="en-GB"/>
              </w:rPr>
              <w:t xml:space="preserve">methodology and avoid duplication. This applies to the </w:t>
            </w:r>
            <w:r w:rsidR="00414344">
              <w:rPr>
                <w:rFonts w:ascii="Calibri" w:eastAsia="Calibri" w:hAnsi="Calibri" w:cs="Calibri"/>
                <w:lang w:val="en-GB"/>
              </w:rPr>
              <w:t xml:space="preserve">scope </w:t>
            </w:r>
            <w:r w:rsidR="009B018C">
              <w:rPr>
                <w:rFonts w:ascii="Calibri" w:eastAsia="Calibri" w:hAnsi="Calibri" w:cs="Calibri"/>
                <w:lang w:val="en-GB"/>
              </w:rPr>
              <w:t>for</w:t>
            </w:r>
            <w:r w:rsidR="007C4FA1">
              <w:rPr>
                <w:rFonts w:ascii="Calibri" w:eastAsia="Calibri" w:hAnsi="Calibri" w:cs="Calibri"/>
                <w:lang w:val="en-GB"/>
              </w:rPr>
              <w:t xml:space="preserve"> collecting</w:t>
            </w:r>
            <w:r w:rsidR="005F001E">
              <w:rPr>
                <w:rFonts w:ascii="Calibri" w:eastAsia="Calibri" w:hAnsi="Calibri" w:cs="Calibri"/>
                <w:lang w:val="en-GB"/>
              </w:rPr>
              <w:t xml:space="preserve"> primary data in the profiling exercise</w:t>
            </w:r>
            <w:r w:rsidR="00414344">
              <w:rPr>
                <w:rFonts w:ascii="Calibri" w:eastAsia="Calibri" w:hAnsi="Calibri" w:cs="Calibri"/>
                <w:lang w:val="en-GB"/>
              </w:rPr>
              <w:t xml:space="preserve"> (</w:t>
            </w:r>
            <w:r w:rsidR="00244923">
              <w:rPr>
                <w:rFonts w:ascii="Calibri" w:eastAsia="Calibri" w:hAnsi="Calibri" w:cs="Calibri"/>
                <w:lang w:val="en-GB"/>
              </w:rPr>
              <w:t xml:space="preserve">to </w:t>
            </w:r>
            <w:r w:rsidR="008546A4">
              <w:rPr>
                <w:rFonts w:ascii="Calibri" w:eastAsia="Calibri" w:hAnsi="Calibri" w:cs="Calibri"/>
                <w:lang w:val="en-GB"/>
              </w:rPr>
              <w:t xml:space="preserve">avoid collecting data on the populations that have been </w:t>
            </w:r>
            <w:r w:rsidR="00244923">
              <w:rPr>
                <w:rFonts w:ascii="Calibri" w:eastAsia="Calibri" w:hAnsi="Calibri" w:cs="Calibri"/>
                <w:lang w:val="en-GB"/>
              </w:rPr>
              <w:t xml:space="preserve">well </w:t>
            </w:r>
            <w:r w:rsidR="008546A4">
              <w:rPr>
                <w:rFonts w:ascii="Calibri" w:eastAsia="Calibri" w:hAnsi="Calibri" w:cs="Calibri"/>
                <w:lang w:val="en-GB"/>
              </w:rPr>
              <w:t>covered</w:t>
            </w:r>
            <w:r w:rsidR="009024B2">
              <w:rPr>
                <w:rFonts w:ascii="Calibri" w:eastAsia="Calibri" w:hAnsi="Calibri" w:cs="Calibri"/>
                <w:lang w:val="en-GB"/>
              </w:rPr>
              <w:t>)</w:t>
            </w:r>
            <w:r w:rsidR="009B018C">
              <w:rPr>
                <w:rFonts w:ascii="Calibri" w:eastAsia="Calibri" w:hAnsi="Calibri" w:cs="Calibri"/>
                <w:lang w:val="en-GB"/>
              </w:rPr>
              <w:t>, and the type of data that is collected (to avoid asking the same questions that populations have been asked before).</w:t>
            </w:r>
            <w:r w:rsidR="00244923">
              <w:rPr>
                <w:rFonts w:ascii="Calibri" w:eastAsia="Calibri" w:hAnsi="Calibri" w:cs="Calibri"/>
                <w:lang w:val="en-GB"/>
              </w:rPr>
              <w:t xml:space="preserve"> This not only saves resources, it also helps prevent </w:t>
            </w:r>
            <w:r w:rsidR="00244923" w:rsidRPr="00244923">
              <w:rPr>
                <w:rFonts w:ascii="Calibri" w:eastAsia="Calibri" w:hAnsi="Calibri" w:cs="Calibri"/>
                <w:i/>
                <w:lang w:val="en-GB"/>
              </w:rPr>
              <w:t>survey fatigue</w:t>
            </w:r>
            <w:r w:rsidR="00244923">
              <w:rPr>
                <w:rFonts w:ascii="Calibri" w:eastAsia="Calibri" w:hAnsi="Calibri" w:cs="Calibri"/>
                <w:lang w:val="en-GB"/>
              </w:rPr>
              <w:t xml:space="preserve"> from the populations;</w:t>
            </w:r>
          </w:p>
          <w:p w14:paraId="259B33AA" w14:textId="7E42A933" w:rsidR="005F001E" w:rsidRDefault="00767213" w:rsidP="005F001E">
            <w:pPr>
              <w:pStyle w:val="normal0"/>
              <w:numPr>
                <w:ilvl w:val="0"/>
                <w:numId w:val="29"/>
              </w:numPr>
              <w:spacing w:line="276" w:lineRule="auto"/>
              <w:contextualSpacing/>
              <w:jc w:val="both"/>
              <w:rPr>
                <w:rFonts w:ascii="Calibri" w:eastAsia="Calibri" w:hAnsi="Calibri" w:cs="Calibri"/>
                <w:lang w:val="en-GB"/>
              </w:rPr>
            </w:pPr>
            <w:r>
              <w:rPr>
                <w:rFonts w:ascii="Calibri" w:eastAsia="Calibri" w:hAnsi="Calibri" w:cs="Calibri"/>
                <w:lang w:val="en-GB"/>
              </w:rPr>
              <w:lastRenderedPageBreak/>
              <w:t>I</w:t>
            </w:r>
            <w:r w:rsidR="007C4FA1">
              <w:rPr>
                <w:rFonts w:ascii="Calibri" w:eastAsia="Calibri" w:hAnsi="Calibri" w:cs="Calibri"/>
                <w:lang w:val="en-GB"/>
              </w:rPr>
              <w:t xml:space="preserve">nform </w:t>
            </w:r>
            <w:r w:rsidR="0057492E">
              <w:rPr>
                <w:rFonts w:ascii="Calibri" w:eastAsia="Calibri" w:hAnsi="Calibri" w:cs="Calibri"/>
                <w:lang w:val="en-GB"/>
              </w:rPr>
              <w:t>the methodology overall by making</w:t>
            </w:r>
            <w:r w:rsidR="007C4FA1">
              <w:rPr>
                <w:rFonts w:ascii="Calibri" w:eastAsia="Calibri" w:hAnsi="Calibri" w:cs="Calibri"/>
                <w:lang w:val="en-GB"/>
              </w:rPr>
              <w:t xml:space="preserve"> the topics</w:t>
            </w:r>
            <w:r w:rsidR="0057492E">
              <w:rPr>
                <w:rFonts w:ascii="Calibri" w:eastAsia="Calibri" w:hAnsi="Calibri" w:cs="Calibri"/>
                <w:lang w:val="en-GB"/>
              </w:rPr>
              <w:t xml:space="preserve"> and indicators </w:t>
            </w:r>
            <w:r w:rsidR="007C4FA1">
              <w:rPr>
                <w:rFonts w:ascii="Calibri" w:eastAsia="Calibri" w:hAnsi="Calibri" w:cs="Calibri"/>
                <w:lang w:val="en-GB"/>
              </w:rPr>
              <w:t>included</w:t>
            </w:r>
            <w:r w:rsidR="005F001E">
              <w:rPr>
                <w:rFonts w:ascii="Calibri" w:eastAsia="Calibri" w:hAnsi="Calibri" w:cs="Calibri"/>
                <w:lang w:val="en-GB"/>
              </w:rPr>
              <w:t xml:space="preserve"> </w:t>
            </w:r>
            <w:r w:rsidR="00DB7B05">
              <w:rPr>
                <w:rFonts w:ascii="Calibri" w:eastAsia="Calibri" w:hAnsi="Calibri" w:cs="Calibri"/>
                <w:lang w:val="en-GB"/>
              </w:rPr>
              <w:t>in any</w:t>
            </w:r>
            <w:r w:rsidR="005F001E">
              <w:rPr>
                <w:rFonts w:ascii="Calibri" w:eastAsia="Calibri" w:hAnsi="Calibri" w:cs="Calibri"/>
                <w:lang w:val="en-GB"/>
              </w:rPr>
              <w:t xml:space="preserve"> primary </w:t>
            </w:r>
            <w:r w:rsidR="005F001E" w:rsidRPr="005B4B85">
              <w:rPr>
                <w:rFonts w:ascii="Calibri" w:eastAsia="Calibri" w:hAnsi="Calibri" w:cs="Calibri"/>
                <w:lang w:val="en-GB"/>
              </w:rPr>
              <w:t>data collection</w:t>
            </w:r>
            <w:r w:rsidR="0057492E">
              <w:rPr>
                <w:rFonts w:ascii="Calibri" w:eastAsia="Calibri" w:hAnsi="Calibri" w:cs="Calibri"/>
                <w:lang w:val="en-GB"/>
              </w:rPr>
              <w:t xml:space="preserve"> more relevant for the context</w:t>
            </w:r>
            <w:r w:rsidR="005F001E" w:rsidRPr="005B4B85">
              <w:rPr>
                <w:rFonts w:ascii="Calibri" w:eastAsia="Calibri" w:hAnsi="Calibri" w:cs="Calibri"/>
                <w:lang w:val="en-GB"/>
              </w:rPr>
              <w:t>.</w:t>
            </w:r>
          </w:p>
          <w:p w14:paraId="01C1630D" w14:textId="77777777" w:rsidR="005F001E" w:rsidRDefault="005F001E" w:rsidP="00E67E16">
            <w:pPr>
              <w:pStyle w:val="normal0"/>
              <w:spacing w:line="276" w:lineRule="auto"/>
              <w:contextualSpacing/>
              <w:jc w:val="both"/>
              <w:rPr>
                <w:rFonts w:ascii="Calibri" w:eastAsia="Calibri" w:hAnsi="Calibri" w:cs="Calibri"/>
                <w:lang w:val="en-GB"/>
              </w:rPr>
            </w:pPr>
          </w:p>
          <w:p w14:paraId="2C9634F9" w14:textId="57CD19AD" w:rsidR="009024B2" w:rsidRDefault="00EB25E5" w:rsidP="00E67E16">
            <w:pPr>
              <w:pStyle w:val="normal0"/>
              <w:spacing w:line="276" w:lineRule="auto"/>
              <w:contextualSpacing/>
              <w:jc w:val="both"/>
              <w:rPr>
                <w:rFonts w:ascii="Calibri" w:hAnsi="Calibri"/>
                <w:b/>
                <w:lang w:val="en-GB"/>
              </w:rPr>
            </w:pPr>
            <w:r>
              <w:rPr>
                <w:rFonts w:ascii="Calibri" w:hAnsi="Calibri"/>
                <w:b/>
                <w:lang w:val="en-GB"/>
              </w:rPr>
              <w:t>Building</w:t>
            </w:r>
            <w:r w:rsidR="009024B2" w:rsidRPr="005B4B85">
              <w:rPr>
                <w:rFonts w:ascii="Calibri" w:hAnsi="Calibri"/>
                <w:b/>
                <w:lang w:val="en-GB"/>
              </w:rPr>
              <w:t xml:space="preserve"> in a proper </w:t>
            </w:r>
            <w:r w:rsidR="00932D89">
              <w:rPr>
                <w:rFonts w:ascii="Calibri" w:hAnsi="Calibri"/>
                <w:b/>
                <w:lang w:val="en-GB"/>
              </w:rPr>
              <w:t>review</w:t>
            </w:r>
            <w:r w:rsidR="009024B2" w:rsidRPr="005B4B85">
              <w:rPr>
                <w:rFonts w:ascii="Calibri" w:hAnsi="Calibri"/>
                <w:b/>
                <w:lang w:val="en-GB"/>
              </w:rPr>
              <w:t xml:space="preserve"> of secondary data at this stage saves the process time </w:t>
            </w:r>
            <w:r w:rsidR="00932D89">
              <w:rPr>
                <w:rFonts w:ascii="Calibri" w:hAnsi="Calibri"/>
                <w:b/>
                <w:lang w:val="en-GB"/>
              </w:rPr>
              <w:t xml:space="preserve">and enriches the analysis </w:t>
            </w:r>
            <w:r w:rsidR="009024B2" w:rsidRPr="005B4B85">
              <w:rPr>
                <w:rFonts w:ascii="Calibri" w:hAnsi="Calibri"/>
                <w:b/>
                <w:lang w:val="en-GB"/>
              </w:rPr>
              <w:t>later on</w:t>
            </w:r>
            <w:r w:rsidR="009024B2">
              <w:rPr>
                <w:rFonts w:ascii="Calibri" w:hAnsi="Calibri"/>
                <w:b/>
                <w:lang w:val="en-GB"/>
              </w:rPr>
              <w:t>.</w:t>
            </w:r>
            <w:r w:rsidR="0039496A">
              <w:rPr>
                <w:rFonts w:ascii="Calibri" w:hAnsi="Calibri"/>
                <w:b/>
                <w:lang w:val="en-GB"/>
              </w:rPr>
              <w:t xml:space="preserve"> </w:t>
            </w:r>
            <w:r w:rsidR="0039496A" w:rsidRPr="003118F6">
              <w:rPr>
                <w:rFonts w:ascii="Calibri" w:eastAsia="Calibri" w:hAnsi="Calibri" w:cs="Calibri"/>
                <w:lang w:val="en-GB"/>
              </w:rPr>
              <w:t>The quality and exhaustiveness of a Secondary</w:t>
            </w:r>
            <w:r w:rsidR="0039496A" w:rsidRPr="005B4B85">
              <w:rPr>
                <w:rFonts w:ascii="Calibri" w:eastAsia="Calibri" w:hAnsi="Calibri" w:cs="Calibri"/>
                <w:lang w:val="en-GB"/>
              </w:rPr>
              <w:t xml:space="preserve"> Data Review greatly affects the relevance and effectiveness of the profiling exercise.</w:t>
            </w:r>
          </w:p>
          <w:p w14:paraId="1F061DAC" w14:textId="77777777" w:rsidR="00B317E7" w:rsidRDefault="00B317E7" w:rsidP="00E67E16">
            <w:pPr>
              <w:pStyle w:val="normal0"/>
              <w:spacing w:line="276" w:lineRule="auto"/>
              <w:jc w:val="both"/>
              <w:rPr>
                <w:rFonts w:ascii="Calibri" w:eastAsia="Calibri" w:hAnsi="Calibri" w:cs="Calibri"/>
                <w:lang w:val="en-GB"/>
              </w:rPr>
            </w:pPr>
          </w:p>
          <w:p w14:paraId="7EFAA992" w14:textId="77777777" w:rsidR="00F32866" w:rsidRDefault="00B317E7" w:rsidP="00F32866">
            <w:pPr>
              <w:pStyle w:val="normal0"/>
              <w:tabs>
                <w:tab w:val="left" w:pos="180"/>
              </w:tabs>
              <w:spacing w:line="276" w:lineRule="auto"/>
              <w:jc w:val="both"/>
              <w:rPr>
                <w:rFonts w:ascii="Calibri" w:eastAsia="Calibri" w:hAnsi="Calibri" w:cs="Calibri"/>
                <w:lang w:val="en-GB"/>
              </w:rPr>
            </w:pPr>
            <w:r w:rsidRPr="005B4B85">
              <w:rPr>
                <w:rFonts w:ascii="Calibri" w:eastAsia="Calibri" w:hAnsi="Calibri" w:cs="Calibri"/>
                <w:lang w:val="en-GB"/>
              </w:rPr>
              <w:t xml:space="preserve">The Secondary Data Review </w:t>
            </w:r>
            <w:r w:rsidR="00FD5EF8">
              <w:rPr>
                <w:rFonts w:ascii="Calibri" w:eastAsia="Calibri" w:hAnsi="Calibri" w:cs="Calibri"/>
                <w:lang w:val="en-GB"/>
              </w:rPr>
              <w:t xml:space="preserve">Matrix and Report </w:t>
            </w:r>
            <w:r w:rsidRPr="005B4B85">
              <w:rPr>
                <w:rFonts w:ascii="Calibri" w:eastAsia="Calibri" w:hAnsi="Calibri" w:cs="Calibri"/>
                <w:lang w:val="en-GB"/>
              </w:rPr>
              <w:t xml:space="preserve">is intended for the Profiling Working Group, and is an internal document rather than a published piece. </w:t>
            </w:r>
          </w:p>
          <w:p w14:paraId="377BCC00" w14:textId="03B1F405" w:rsidR="00B317E7" w:rsidRPr="00FD5EF8" w:rsidRDefault="00B317E7" w:rsidP="00F32866">
            <w:pPr>
              <w:pStyle w:val="normal0"/>
              <w:tabs>
                <w:tab w:val="left" w:pos="180"/>
              </w:tabs>
              <w:spacing w:line="276" w:lineRule="auto"/>
              <w:jc w:val="both"/>
              <w:rPr>
                <w:rFonts w:ascii="Calibri" w:eastAsia="Calibri" w:hAnsi="Calibri" w:cs="Calibri"/>
                <w:lang w:val="en-GB"/>
              </w:rPr>
            </w:pPr>
          </w:p>
        </w:tc>
      </w:tr>
    </w:tbl>
    <w:p w14:paraId="1FCD068A" w14:textId="4B966E8D" w:rsidR="00B317E7" w:rsidRPr="00F32866" w:rsidRDefault="00E67E16" w:rsidP="00F32866">
      <w:pPr>
        <w:pStyle w:val="normal0"/>
        <w:tabs>
          <w:tab w:val="left" w:pos="2835"/>
        </w:tabs>
        <w:spacing w:before="360" w:after="60" w:line="276" w:lineRule="auto"/>
        <w:rPr>
          <w:rFonts w:ascii="Calibri" w:eastAsia="Calibri" w:hAnsi="Calibri" w:cs="Calibri"/>
          <w:b/>
          <w:color w:val="5B81BD"/>
          <w:lang w:val="en-GB"/>
        </w:rPr>
      </w:pPr>
      <w:r w:rsidRPr="00E67E16">
        <w:rPr>
          <w:rFonts w:ascii="Calibri" w:eastAsia="Calibri" w:hAnsi="Calibri" w:cs="Calibri"/>
          <w:b/>
          <w:color w:val="5B81BD"/>
          <w:lang w:val="en-GB"/>
        </w:rPr>
        <w:lastRenderedPageBreak/>
        <w:t>PROCESS FOR DEVELOPING AND ADAPTING THIS DOCUMENT</w:t>
      </w:r>
    </w:p>
    <w:p w14:paraId="63D40ABD" w14:textId="77777777" w:rsidR="00D61C36" w:rsidRDefault="00D61C36" w:rsidP="00B317E7">
      <w:pPr>
        <w:pStyle w:val="normal0"/>
        <w:spacing w:line="276" w:lineRule="auto"/>
        <w:jc w:val="both"/>
        <w:rPr>
          <w:rFonts w:ascii="Calibri" w:eastAsia="Calibri" w:hAnsi="Calibri" w:cs="Calibri"/>
          <w:lang w:val="en-GB"/>
        </w:rPr>
      </w:pPr>
      <w:r>
        <w:rPr>
          <w:rFonts w:ascii="Calibri" w:eastAsia="Calibri" w:hAnsi="Calibri" w:cs="Calibri"/>
          <w:lang w:val="en-GB"/>
        </w:rPr>
        <w:t>Secondary data is typically consolidated and reviewed by the</w:t>
      </w:r>
      <w:r w:rsidR="00F32866" w:rsidRPr="005B4B85">
        <w:rPr>
          <w:rFonts w:ascii="Calibri" w:eastAsia="Calibri" w:hAnsi="Calibri" w:cs="Calibri"/>
          <w:lang w:val="en-GB"/>
        </w:rPr>
        <w:t xml:space="preserve"> Profiling Coordinator</w:t>
      </w:r>
      <w:r w:rsidR="00F32866">
        <w:rPr>
          <w:rFonts w:ascii="Calibri" w:eastAsia="Calibri" w:hAnsi="Calibri" w:cs="Calibri"/>
          <w:lang w:val="en-GB"/>
        </w:rPr>
        <w:t>,</w:t>
      </w:r>
      <w:r w:rsidR="00F32866" w:rsidRPr="005B4B85">
        <w:rPr>
          <w:rFonts w:ascii="Calibri" w:eastAsia="Calibri" w:hAnsi="Calibri" w:cs="Calibri"/>
          <w:lang w:val="en-GB"/>
        </w:rPr>
        <w:t xml:space="preserve"> or a person designated by the Profiling Working Group</w:t>
      </w:r>
      <w:r w:rsidR="00F32866">
        <w:rPr>
          <w:rFonts w:ascii="Calibri" w:eastAsia="Calibri" w:hAnsi="Calibri" w:cs="Calibri"/>
          <w:lang w:val="en-GB"/>
        </w:rPr>
        <w:t xml:space="preserve">. While </w:t>
      </w:r>
      <w:r>
        <w:rPr>
          <w:rFonts w:ascii="Calibri" w:eastAsia="Calibri" w:hAnsi="Calibri" w:cs="Calibri"/>
          <w:lang w:val="en-GB"/>
        </w:rPr>
        <w:t>this can</w:t>
      </w:r>
      <w:r w:rsidR="00F32866">
        <w:rPr>
          <w:rFonts w:ascii="Calibri" w:eastAsia="Calibri" w:hAnsi="Calibri" w:cs="Calibri"/>
          <w:lang w:val="en-GB"/>
        </w:rPr>
        <w:t xml:space="preserve"> be </w:t>
      </w:r>
      <w:r>
        <w:rPr>
          <w:rFonts w:ascii="Calibri" w:eastAsia="Calibri" w:hAnsi="Calibri" w:cs="Calibri"/>
          <w:lang w:val="en-GB"/>
        </w:rPr>
        <w:t xml:space="preserve">done </w:t>
      </w:r>
      <w:r w:rsidR="00F32866">
        <w:rPr>
          <w:rFonts w:ascii="Calibri" w:eastAsia="Calibri" w:hAnsi="Calibri" w:cs="Calibri"/>
          <w:lang w:val="en-GB"/>
        </w:rPr>
        <w:t>remotely, it is often difficult to access the best sources of secondary data without being present in country to meet with various stakeholders and partners who may not have published their data online.</w:t>
      </w:r>
      <w:r>
        <w:rPr>
          <w:rFonts w:ascii="Calibri" w:eastAsia="Calibri" w:hAnsi="Calibri" w:cs="Calibri"/>
          <w:lang w:val="en-GB"/>
        </w:rPr>
        <w:t xml:space="preserve"> </w:t>
      </w:r>
    </w:p>
    <w:p w14:paraId="7918EF0E" w14:textId="77777777" w:rsidR="00D61C36" w:rsidRDefault="00D61C36" w:rsidP="00B317E7">
      <w:pPr>
        <w:pStyle w:val="normal0"/>
        <w:spacing w:line="276" w:lineRule="auto"/>
        <w:jc w:val="both"/>
        <w:rPr>
          <w:rFonts w:ascii="Calibri" w:eastAsia="Calibri" w:hAnsi="Calibri" w:cs="Calibri"/>
          <w:lang w:val="en-GB"/>
        </w:rPr>
      </w:pPr>
    </w:p>
    <w:p w14:paraId="3CE9FC6A" w14:textId="0E0A15FB" w:rsidR="00B317E7" w:rsidRPr="00D61C36" w:rsidRDefault="00D61C36" w:rsidP="00B317E7">
      <w:pPr>
        <w:pStyle w:val="normal0"/>
        <w:spacing w:line="276" w:lineRule="auto"/>
        <w:jc w:val="both"/>
        <w:rPr>
          <w:rFonts w:ascii="Calibri" w:eastAsia="Calibri" w:hAnsi="Calibri" w:cs="Calibri"/>
          <w:lang w:val="en-GB"/>
        </w:rPr>
      </w:pPr>
      <w:r>
        <w:rPr>
          <w:rFonts w:ascii="Calibri" w:eastAsia="Calibri" w:hAnsi="Calibri" w:cs="Calibri"/>
          <w:lang w:val="en-GB"/>
        </w:rPr>
        <w:t xml:space="preserve">The Secondary Data Review Report is </w:t>
      </w:r>
      <w:r w:rsidR="00B317E7" w:rsidRPr="005B4B85">
        <w:rPr>
          <w:rFonts w:ascii="Calibri" w:eastAsia="Calibri" w:hAnsi="Calibri" w:cs="Calibri"/>
          <w:lang w:val="en-GB"/>
        </w:rPr>
        <w:t>then shared with the members of the Profiling Working Group, especially the more technical partners who will be helping to develop the rest of the tools to design the methodology</w:t>
      </w:r>
      <w:r>
        <w:rPr>
          <w:rFonts w:ascii="Calibri" w:eastAsia="Calibri" w:hAnsi="Calibri" w:cs="Calibri"/>
          <w:lang w:val="en-GB"/>
        </w:rPr>
        <w:t xml:space="preserve"> as well as </w:t>
      </w:r>
      <w:hyperlink r:id="rId10" w:history="1">
        <w:r w:rsidRPr="00972368">
          <w:rPr>
            <w:rStyle w:val="Hyperlink"/>
            <w:rFonts w:ascii="Calibri" w:eastAsia="Calibri" w:hAnsi="Calibri" w:cs="Calibri"/>
            <w:lang w:val="en-GB"/>
          </w:rPr>
          <w:t>conduct the analysis</w:t>
        </w:r>
      </w:hyperlink>
      <w:r>
        <w:rPr>
          <w:rFonts w:ascii="Calibri" w:eastAsia="Calibri" w:hAnsi="Calibri" w:cs="Calibri"/>
          <w:lang w:val="en-GB"/>
        </w:rPr>
        <w:t xml:space="preserve"> and</w:t>
      </w:r>
      <w:r w:rsidR="00F47675">
        <w:rPr>
          <w:rFonts w:ascii="Calibri" w:eastAsia="Calibri" w:hAnsi="Calibri" w:cs="Calibri"/>
          <w:lang w:val="en-GB"/>
        </w:rPr>
        <w:t xml:space="preserve"> support the drafting of the final </w:t>
      </w:r>
      <w:hyperlink r:id="rId11" w:history="1">
        <w:r w:rsidR="00F47675" w:rsidRPr="00F47675">
          <w:rPr>
            <w:rStyle w:val="Hyperlink"/>
            <w:rFonts w:ascii="Calibri" w:eastAsia="Calibri" w:hAnsi="Calibri" w:cs="Calibri"/>
            <w:lang w:val="en-GB"/>
          </w:rPr>
          <w:t>Profiling Report</w:t>
        </w:r>
      </w:hyperlink>
      <w:r w:rsidR="00B317E7" w:rsidRPr="005B4B85">
        <w:rPr>
          <w:rFonts w:ascii="Calibri" w:eastAsia="Calibri" w:hAnsi="Calibri" w:cs="Calibri"/>
          <w:lang w:val="en-GB"/>
        </w:rPr>
        <w:t>.</w:t>
      </w:r>
    </w:p>
    <w:p w14:paraId="6247EA10" w14:textId="77777777" w:rsidR="00B317E7" w:rsidRDefault="00B317E7" w:rsidP="00B317E7">
      <w:pPr>
        <w:pStyle w:val="normal0"/>
        <w:tabs>
          <w:tab w:val="left" w:pos="180"/>
        </w:tabs>
        <w:spacing w:line="276" w:lineRule="auto"/>
        <w:jc w:val="both"/>
        <w:rPr>
          <w:rFonts w:ascii="Calibri" w:eastAsia="Calibri" w:hAnsi="Calibri" w:cs="Calibri"/>
          <w:lang w:val="en-GB"/>
        </w:rPr>
      </w:pPr>
    </w:p>
    <w:p w14:paraId="33331C8A" w14:textId="1657C64E" w:rsidR="00C85EFF" w:rsidRDefault="00C85EFF" w:rsidP="00A4238A">
      <w:pPr>
        <w:pStyle w:val="normal0"/>
        <w:spacing w:line="276" w:lineRule="auto"/>
        <w:jc w:val="both"/>
        <w:rPr>
          <w:rFonts w:ascii="Calibri" w:eastAsia="Calibri" w:hAnsi="Calibri" w:cs="Calibri"/>
          <w:lang w:val="en-GB"/>
        </w:rPr>
      </w:pPr>
      <w:r w:rsidRPr="005B4B85">
        <w:rPr>
          <w:rFonts w:ascii="Calibri" w:eastAsia="Calibri" w:hAnsi="Calibri" w:cs="Calibri"/>
          <w:lang w:val="en-GB"/>
        </w:rPr>
        <w:t xml:space="preserve">As an example of the usefulness of this step, a review of secondary data in </w:t>
      </w:r>
      <w:hyperlink r:id="rId12" w:history="1">
        <w:r w:rsidRPr="00DE540C">
          <w:rPr>
            <w:rStyle w:val="Hyperlink"/>
            <w:rFonts w:ascii="Calibri" w:eastAsia="Calibri" w:hAnsi="Calibri" w:cs="Calibri"/>
            <w:lang w:val="en-GB"/>
          </w:rPr>
          <w:t>Erbil, Iraq (2016)</w:t>
        </w:r>
      </w:hyperlink>
      <w:r w:rsidRPr="005B4B85">
        <w:rPr>
          <w:rFonts w:ascii="Calibri" w:eastAsia="Calibri" w:hAnsi="Calibri" w:cs="Calibri"/>
          <w:lang w:val="en-GB"/>
        </w:rPr>
        <w:t xml:space="preserve"> demonstrated that a lot of qualitative data had been collected on the displaced communities within the past year, asking similar questions as those that were of interest to the profiling partners. However, </w:t>
      </w:r>
      <w:r>
        <w:rPr>
          <w:rFonts w:ascii="Calibri" w:eastAsia="Calibri" w:hAnsi="Calibri" w:cs="Calibri"/>
          <w:lang w:val="en-GB"/>
        </w:rPr>
        <w:t xml:space="preserve">no </w:t>
      </w:r>
      <w:r w:rsidRPr="005B4B85">
        <w:rPr>
          <w:rFonts w:ascii="Calibri" w:eastAsia="Calibri" w:hAnsi="Calibri" w:cs="Calibri"/>
          <w:lang w:val="en-GB"/>
        </w:rPr>
        <w:t xml:space="preserve">focus group discussions and interviews </w:t>
      </w:r>
      <w:r>
        <w:rPr>
          <w:rFonts w:ascii="Calibri" w:eastAsia="Calibri" w:hAnsi="Calibri" w:cs="Calibri"/>
          <w:lang w:val="en-GB"/>
        </w:rPr>
        <w:t xml:space="preserve">had been </w:t>
      </w:r>
      <w:r w:rsidRPr="005B4B85">
        <w:rPr>
          <w:rFonts w:ascii="Calibri" w:eastAsia="Calibri" w:hAnsi="Calibri" w:cs="Calibri"/>
          <w:lang w:val="en-GB"/>
        </w:rPr>
        <w:t xml:space="preserve">conducted with members of the local community, who had experienced significant changes in their neighbourhoods as a result of recent waves of displacement. The qualitative data for the profiling exercise then sought to collect information from local communities, asking similar questions to those posed to the displaced in the secondary data. The results could be compared afterwards and included in the analysis. Moreover, using secondary data in this instance saved resources and time along the way. </w:t>
      </w:r>
    </w:p>
    <w:p w14:paraId="4DE2E70F" w14:textId="77777777" w:rsidR="00A4238A" w:rsidRDefault="00A4238A" w:rsidP="00A4238A">
      <w:pPr>
        <w:pStyle w:val="normal0"/>
        <w:spacing w:line="276" w:lineRule="auto"/>
        <w:jc w:val="both"/>
        <w:rPr>
          <w:rFonts w:ascii="Calibri" w:eastAsia="Calibri" w:hAnsi="Calibri" w:cs="Calibri"/>
          <w:lang w:val="en-GB"/>
        </w:rPr>
      </w:pPr>
    </w:p>
    <w:p w14:paraId="14C6FE4C" w14:textId="77777777" w:rsidR="00A4238A" w:rsidRDefault="00A4238A" w:rsidP="00A4238A">
      <w:pPr>
        <w:pStyle w:val="normal0"/>
        <w:spacing w:line="276" w:lineRule="auto"/>
        <w:jc w:val="both"/>
        <w:rPr>
          <w:rFonts w:ascii="Calibri" w:eastAsia="Calibri" w:hAnsi="Calibri" w:cs="Calibri"/>
          <w:lang w:val="en-GB"/>
        </w:rPr>
      </w:pPr>
    </w:p>
    <w:p w14:paraId="311666E7" w14:textId="77777777" w:rsidR="00A4238A" w:rsidRDefault="00A4238A" w:rsidP="00A4238A">
      <w:pPr>
        <w:pStyle w:val="normal0"/>
        <w:spacing w:line="276" w:lineRule="auto"/>
        <w:jc w:val="both"/>
        <w:rPr>
          <w:rFonts w:ascii="Calibri" w:eastAsia="Calibri" w:hAnsi="Calibri" w:cs="Calibri"/>
          <w:lang w:val="en-GB"/>
        </w:rPr>
      </w:pPr>
    </w:p>
    <w:p w14:paraId="437675B9" w14:textId="77777777" w:rsidR="00A4238A" w:rsidRDefault="00A4238A" w:rsidP="00A4238A">
      <w:pPr>
        <w:pStyle w:val="normal0"/>
        <w:spacing w:line="276" w:lineRule="auto"/>
        <w:jc w:val="both"/>
        <w:rPr>
          <w:rFonts w:ascii="Calibri" w:eastAsia="Calibri" w:hAnsi="Calibri" w:cs="Calibri"/>
          <w:lang w:val="en-GB"/>
        </w:rPr>
      </w:pPr>
    </w:p>
    <w:p w14:paraId="4D2298D7" w14:textId="1CB6A172" w:rsidR="00B317E7" w:rsidRPr="00C14D61" w:rsidRDefault="00C14D61" w:rsidP="00C14D61">
      <w:pPr>
        <w:pStyle w:val="normal0"/>
        <w:tabs>
          <w:tab w:val="left" w:pos="2835"/>
        </w:tabs>
        <w:spacing w:before="360" w:after="60" w:line="276" w:lineRule="auto"/>
        <w:rPr>
          <w:rFonts w:ascii="Calibri" w:eastAsia="Calibri" w:hAnsi="Calibri" w:cs="Calibri"/>
          <w:b/>
          <w:color w:val="5B81BD"/>
          <w:lang w:val="en-GB"/>
        </w:rPr>
      </w:pPr>
      <w:r>
        <w:rPr>
          <w:rFonts w:ascii="Calibri" w:eastAsia="Calibri" w:hAnsi="Calibri" w:cs="Calibri"/>
          <w:b/>
          <w:color w:val="5B81BD"/>
          <w:lang w:val="en-GB"/>
        </w:rPr>
        <w:t>GOOD PRACTICES WHEN REVIEWING SECONDARY DATA</w:t>
      </w:r>
    </w:p>
    <w:p w14:paraId="434E5DF3" w14:textId="77777777" w:rsidR="00B317E7" w:rsidRPr="005B4B85" w:rsidRDefault="00B317E7" w:rsidP="00B317E7">
      <w:pPr>
        <w:pStyle w:val="normal0"/>
        <w:numPr>
          <w:ilvl w:val="0"/>
          <w:numId w:val="28"/>
        </w:numPr>
        <w:spacing w:line="276" w:lineRule="auto"/>
        <w:ind w:left="417"/>
        <w:contextualSpacing/>
        <w:jc w:val="both"/>
        <w:rPr>
          <w:rFonts w:ascii="Calibri" w:hAnsi="Calibri"/>
          <w:lang w:val="en-GB"/>
        </w:rPr>
      </w:pPr>
      <w:r w:rsidRPr="005B4B85">
        <w:rPr>
          <w:rFonts w:ascii="Calibri" w:eastAsia="Calibri" w:hAnsi="Calibri" w:cs="Calibri"/>
          <w:b/>
          <w:lang w:val="en-GB"/>
        </w:rPr>
        <w:t>You have to start by knowing what you are looking for.</w:t>
      </w:r>
      <w:r w:rsidRPr="005B4B85">
        <w:rPr>
          <w:rFonts w:ascii="Calibri" w:eastAsia="Calibri" w:hAnsi="Calibri" w:cs="Calibri"/>
          <w:lang w:val="en-GB"/>
        </w:rPr>
        <w:t xml:space="preserve"> Not everything is useful or relevant, so collect only the information that you can use (accordingly, not all sections in the Secondary Data Review template will be needed). The Secondary Data Review content will need to be adapted to the specific information priorities of the context, as outlined by the concept note. Concretely this means it is helpful to set parameters – when do you consider data to be outdated? On which geographic areas or topics are you focusing on? For example, certain durable solutions criteria may be more relevant to analyse than others.</w:t>
      </w:r>
    </w:p>
    <w:p w14:paraId="3077180F" w14:textId="77777777" w:rsidR="00B317E7" w:rsidRPr="005B4B85" w:rsidRDefault="00B317E7" w:rsidP="00B317E7">
      <w:pPr>
        <w:pStyle w:val="normal0"/>
        <w:numPr>
          <w:ilvl w:val="0"/>
          <w:numId w:val="28"/>
        </w:numPr>
        <w:spacing w:line="276" w:lineRule="auto"/>
        <w:ind w:left="417"/>
        <w:contextualSpacing/>
        <w:jc w:val="both"/>
        <w:rPr>
          <w:rFonts w:ascii="Calibri" w:hAnsi="Calibri"/>
          <w:lang w:val="en-GB"/>
        </w:rPr>
      </w:pPr>
      <w:r w:rsidRPr="005B4B85">
        <w:rPr>
          <w:rFonts w:ascii="Calibri" w:eastAsia="Calibri" w:hAnsi="Calibri" w:cs="Calibri"/>
          <w:b/>
          <w:lang w:val="en-GB"/>
        </w:rPr>
        <w:t>Consider the importance of the data versus the time to go through it</w:t>
      </w:r>
      <w:r w:rsidRPr="005B4B85">
        <w:rPr>
          <w:rFonts w:ascii="Calibri" w:eastAsia="Calibri" w:hAnsi="Calibri" w:cs="Calibri"/>
          <w:lang w:val="en-GB"/>
        </w:rPr>
        <w:t>. Decide whether the importance of the data justifies the time required to find it</w:t>
      </w:r>
      <w:r w:rsidRPr="005B4B85">
        <w:rPr>
          <w:rFonts w:ascii="Calibri" w:eastAsia="Avenir" w:hAnsi="Calibri" w:cs="Avenir"/>
          <w:lang w:val="en-GB"/>
        </w:rPr>
        <w:t xml:space="preserve">. </w:t>
      </w:r>
    </w:p>
    <w:p w14:paraId="63E2B6B0" w14:textId="77777777" w:rsidR="00B317E7" w:rsidRPr="005B4B85" w:rsidRDefault="00B317E7" w:rsidP="00B317E7">
      <w:pPr>
        <w:pStyle w:val="normal0"/>
        <w:numPr>
          <w:ilvl w:val="0"/>
          <w:numId w:val="28"/>
        </w:numPr>
        <w:spacing w:line="276" w:lineRule="auto"/>
        <w:ind w:left="417"/>
        <w:contextualSpacing/>
        <w:jc w:val="both"/>
        <w:rPr>
          <w:rFonts w:ascii="Calibri" w:hAnsi="Calibri"/>
          <w:lang w:val="en-GB"/>
        </w:rPr>
      </w:pPr>
      <w:r w:rsidRPr="005B4B85">
        <w:rPr>
          <w:rFonts w:ascii="Calibri" w:eastAsia="Calibri" w:hAnsi="Calibri" w:cs="Calibri"/>
          <w:b/>
          <w:lang w:val="en-GB"/>
        </w:rPr>
        <w:t>What you don’t know about the displacement situation (information gaps) is as important as what you do know</w:t>
      </w:r>
      <w:r w:rsidRPr="005B4B85">
        <w:rPr>
          <w:rFonts w:ascii="Calibri" w:eastAsia="Calibri" w:hAnsi="Calibri" w:cs="Calibri"/>
          <w:lang w:val="en-GB"/>
        </w:rPr>
        <w:t>. Pay attention to the areas or population groups that are excluded, as this may be critical to cover as part of the profiling exercise.</w:t>
      </w:r>
    </w:p>
    <w:p w14:paraId="0B876378" w14:textId="77777777" w:rsidR="00B317E7" w:rsidRPr="005B4B85" w:rsidRDefault="00B317E7" w:rsidP="00B317E7">
      <w:pPr>
        <w:pStyle w:val="normal0"/>
        <w:numPr>
          <w:ilvl w:val="0"/>
          <w:numId w:val="28"/>
        </w:numPr>
        <w:spacing w:line="276" w:lineRule="auto"/>
        <w:ind w:left="417"/>
        <w:contextualSpacing/>
        <w:jc w:val="both"/>
        <w:rPr>
          <w:rFonts w:ascii="Calibri" w:hAnsi="Calibri"/>
          <w:lang w:val="en-GB"/>
        </w:rPr>
      </w:pPr>
      <w:r w:rsidRPr="005B4B85">
        <w:rPr>
          <w:rFonts w:ascii="Calibri" w:eastAsia="Calibri" w:hAnsi="Calibri" w:cs="Calibri"/>
          <w:b/>
          <w:lang w:val="en-GB"/>
        </w:rPr>
        <w:t xml:space="preserve">Judge the quality of the data. </w:t>
      </w:r>
      <w:r w:rsidRPr="005B4B85">
        <w:rPr>
          <w:rFonts w:ascii="Calibri" w:eastAsia="Calibri" w:hAnsi="Calibri" w:cs="Calibri"/>
          <w:lang w:val="en-GB"/>
        </w:rPr>
        <w:t xml:space="preserve">Suitability of methodology, date of data collection, appropriateness of data collection tool(s), etc. </w:t>
      </w:r>
    </w:p>
    <w:p w14:paraId="63FFAACA" w14:textId="77777777" w:rsidR="00B317E7" w:rsidRPr="005B4B85" w:rsidRDefault="00B317E7" w:rsidP="00B317E7">
      <w:pPr>
        <w:pStyle w:val="normal0"/>
        <w:numPr>
          <w:ilvl w:val="0"/>
          <w:numId w:val="28"/>
        </w:numPr>
        <w:spacing w:line="276" w:lineRule="auto"/>
        <w:ind w:left="417"/>
        <w:contextualSpacing/>
        <w:jc w:val="both"/>
        <w:rPr>
          <w:rFonts w:ascii="Calibri" w:hAnsi="Calibri"/>
          <w:lang w:val="en-GB"/>
        </w:rPr>
      </w:pPr>
      <w:r w:rsidRPr="005B4B85">
        <w:rPr>
          <w:rFonts w:ascii="Calibri" w:eastAsia="Calibri" w:hAnsi="Calibri" w:cs="Calibri"/>
          <w:b/>
          <w:lang w:val="en-GB"/>
        </w:rPr>
        <w:t xml:space="preserve">Additionally, the level of consensus around the data helps to judge its quality. </w:t>
      </w:r>
      <w:r w:rsidRPr="005B4B85">
        <w:rPr>
          <w:rFonts w:ascii="Calibri" w:eastAsia="Calibri" w:hAnsi="Calibri" w:cs="Calibri"/>
          <w:lang w:val="en-GB"/>
        </w:rPr>
        <w:t>Often different methodologies and definitions are used for data collected by different actors and for different purposes. The degree to which different data sources agree or disagree with each other is important information to note in the Secondary Data Review, as in some cases disputed data sources may inform the type of information needed from the profiling exercise. This could also include, for instance, a discussion on which data sources have been officially endorsed or accepted by stakeholders in the context.</w:t>
      </w:r>
    </w:p>
    <w:p w14:paraId="7003789E" w14:textId="77777777" w:rsidR="00B317E7" w:rsidRDefault="00B317E7" w:rsidP="00B317E7">
      <w:pPr>
        <w:pStyle w:val="normal0"/>
        <w:spacing w:line="276" w:lineRule="auto"/>
        <w:jc w:val="both"/>
        <w:rPr>
          <w:rFonts w:ascii="Calibri" w:eastAsia="Calibri" w:hAnsi="Calibri" w:cs="Calibri"/>
          <w:lang w:val="en-GB"/>
        </w:rPr>
      </w:pPr>
    </w:p>
    <w:p w14:paraId="33EB7E18" w14:textId="77777777" w:rsidR="00E67E16" w:rsidRDefault="00E67E16" w:rsidP="00E67E16">
      <w:pPr>
        <w:pStyle w:val="normal0"/>
        <w:tabs>
          <w:tab w:val="left" w:pos="2835"/>
        </w:tabs>
        <w:spacing w:before="360" w:after="60" w:line="276" w:lineRule="auto"/>
        <w:rPr>
          <w:rFonts w:ascii="Calibri" w:eastAsia="Calibri" w:hAnsi="Calibri" w:cs="Calibri"/>
          <w:b/>
          <w:color w:val="5B81BD"/>
          <w:lang w:val="en-GB"/>
        </w:rPr>
      </w:pPr>
    </w:p>
    <w:p w14:paraId="7F925E8B" w14:textId="14CC9132" w:rsidR="00B317E7" w:rsidRDefault="00B317E7" w:rsidP="00E67E16">
      <w:pPr>
        <w:pStyle w:val="normal0"/>
        <w:tabs>
          <w:tab w:val="left" w:pos="2835"/>
        </w:tabs>
        <w:spacing w:before="360" w:after="60" w:line="276" w:lineRule="auto"/>
        <w:rPr>
          <w:rFonts w:ascii="Calibri" w:eastAsia="Calibri" w:hAnsi="Calibri" w:cs="Calibri"/>
          <w:b/>
          <w:color w:val="5B81BD"/>
          <w:lang w:val="en-GB"/>
        </w:rPr>
      </w:pPr>
      <w:r>
        <w:rPr>
          <w:rFonts w:ascii="Calibri" w:eastAsia="Calibri" w:hAnsi="Calibri" w:cs="Calibri"/>
          <w:b/>
          <w:color w:val="5B81BD"/>
          <w:lang w:val="en-GB"/>
        </w:rPr>
        <w:br w:type="page"/>
      </w:r>
    </w:p>
    <w:p w14:paraId="4AF45EF6" w14:textId="77777777" w:rsidR="001722B4" w:rsidRDefault="001722B4" w:rsidP="001722B4">
      <w:pPr>
        <w:pStyle w:val="Normal1"/>
        <w:jc w:val="center"/>
        <w:rPr>
          <w:rFonts w:ascii="Calibri" w:eastAsiaTheme="majorEastAsia" w:hAnsi="Calibri"/>
          <w:b/>
          <w:lang w:val="en-GB"/>
        </w:rPr>
      </w:pPr>
    </w:p>
    <w:p w14:paraId="1BEBE29B" w14:textId="18F37C56" w:rsidR="001722B4" w:rsidRDefault="001722B4" w:rsidP="001722B4">
      <w:pPr>
        <w:pStyle w:val="Normal1"/>
        <w:jc w:val="center"/>
        <w:rPr>
          <w:rFonts w:ascii="Calibri" w:eastAsiaTheme="majorEastAsia" w:hAnsi="Calibri"/>
          <w:b/>
          <w:lang w:val="en-GB"/>
        </w:rPr>
      </w:pPr>
      <w:r>
        <w:rPr>
          <w:rFonts w:ascii="Calibri" w:eastAsiaTheme="majorEastAsia" w:hAnsi="Calibri"/>
          <w:b/>
          <w:lang w:val="en-GB"/>
        </w:rPr>
        <w:t>SECONDARY DATA REVIEW REPORT</w:t>
      </w:r>
    </w:p>
    <w:p w14:paraId="4361029D" w14:textId="77777777" w:rsidR="001722B4" w:rsidRDefault="001722B4" w:rsidP="001722B4">
      <w:pPr>
        <w:pStyle w:val="Normal1"/>
        <w:jc w:val="center"/>
        <w:rPr>
          <w:rFonts w:ascii="Calibri" w:eastAsiaTheme="majorEastAsia" w:hAnsi="Calibri"/>
          <w:b/>
          <w:lang w:val="en-GB"/>
        </w:rPr>
      </w:pPr>
    </w:p>
    <w:p w14:paraId="7BAE249D" w14:textId="77777777" w:rsidR="001722B4" w:rsidRDefault="001722B4" w:rsidP="001722B4">
      <w:pPr>
        <w:pStyle w:val="Normal1"/>
        <w:jc w:val="center"/>
        <w:rPr>
          <w:rFonts w:ascii="Calibri" w:eastAsiaTheme="majorEastAsia" w:hAnsi="Calibri"/>
          <w:b/>
          <w:lang w:val="en-GB"/>
        </w:rPr>
      </w:pPr>
      <w:r w:rsidRPr="0011127D">
        <w:rPr>
          <w:rFonts w:ascii="Calibri" w:eastAsiaTheme="majorEastAsia" w:hAnsi="Calibri"/>
          <w:b/>
          <w:lang w:val="en-GB"/>
        </w:rPr>
        <w:t>PROFILING EXERCISE OF DISPLACEMENT SITUATION IN [</w:t>
      </w:r>
      <w:r w:rsidRPr="004A43BC">
        <w:rPr>
          <w:rFonts w:ascii="Calibri" w:eastAsiaTheme="majorEastAsia" w:hAnsi="Calibri"/>
          <w:b/>
          <w:lang w:val="en-GB"/>
        </w:rPr>
        <w:t>LOCATION</w:t>
      </w:r>
      <w:bookmarkStart w:id="0" w:name="_GoBack"/>
      <w:bookmarkEnd w:id="0"/>
      <w:r w:rsidRPr="0011127D">
        <w:rPr>
          <w:rFonts w:ascii="Calibri" w:eastAsiaTheme="majorEastAsia" w:hAnsi="Calibri"/>
          <w:b/>
          <w:lang w:val="en-GB"/>
        </w:rPr>
        <w:t>]</w:t>
      </w:r>
    </w:p>
    <w:p w14:paraId="7D93F26A" w14:textId="77777777" w:rsidR="00B317E7" w:rsidRPr="00B317E7" w:rsidRDefault="00B317E7" w:rsidP="00B317E7">
      <w:pPr>
        <w:pStyle w:val="normal0"/>
        <w:rPr>
          <w:ins w:id="1" w:author="Corina Demottaz" w:date="2017-11-09T16:34:00Z"/>
          <w:rFonts w:eastAsia="Calibri"/>
        </w:rPr>
      </w:pPr>
    </w:p>
    <w:sdt>
      <w:sdtPr>
        <w:rPr>
          <w:rFonts w:ascii="Times New Roman" w:eastAsia="Times New Roman" w:hAnsi="Times New Roman" w:cs="Times New Roman"/>
          <w:b w:val="0"/>
          <w:bCs w:val="0"/>
          <w:color w:val="000000"/>
          <w:sz w:val="24"/>
          <w:szCs w:val="24"/>
          <w:lang w:val="en-GB"/>
        </w:rPr>
        <w:id w:val="-1825047632"/>
        <w:docPartObj>
          <w:docPartGallery w:val="Table of Contents"/>
          <w:docPartUnique/>
        </w:docPartObj>
      </w:sdtPr>
      <w:sdtEndPr>
        <w:rPr>
          <w:noProof/>
        </w:rPr>
      </w:sdtEndPr>
      <w:sdtContent>
        <w:p w14:paraId="42130779" w14:textId="32037493" w:rsidR="00747EF9" w:rsidRPr="00286FB9" w:rsidRDefault="00747EF9" w:rsidP="00275E3A">
          <w:pPr>
            <w:pStyle w:val="TOCHeading"/>
            <w:rPr>
              <w:color w:val="5B81BD"/>
              <w:lang w:val="en-GB"/>
            </w:rPr>
          </w:pPr>
          <w:r w:rsidRPr="00286FB9">
            <w:rPr>
              <w:color w:val="5B81BD"/>
              <w:lang w:val="en-GB"/>
            </w:rPr>
            <w:t>Table of Contents</w:t>
          </w:r>
        </w:p>
        <w:p w14:paraId="63F85250" w14:textId="77777777" w:rsidR="0056627F" w:rsidRDefault="00747EF9">
          <w:pPr>
            <w:pStyle w:val="TOC1"/>
            <w:tabs>
              <w:tab w:val="left" w:pos="368"/>
              <w:tab w:val="right" w:leader="dot" w:pos="8630"/>
            </w:tabs>
            <w:rPr>
              <w:rFonts w:eastAsiaTheme="minorEastAsia" w:cstheme="minorBidi"/>
              <w:b w:val="0"/>
              <w:noProof/>
              <w:color w:val="auto"/>
              <w:lang w:eastAsia="ja-JP"/>
            </w:rPr>
          </w:pPr>
          <w:r w:rsidRPr="00286FB9">
            <w:rPr>
              <w:b w:val="0"/>
              <w:lang w:val="en-GB"/>
            </w:rPr>
            <w:fldChar w:fldCharType="begin"/>
          </w:r>
          <w:r w:rsidRPr="00286FB9">
            <w:rPr>
              <w:lang w:val="en-GB"/>
            </w:rPr>
            <w:instrText xml:space="preserve"> TOC \o "1-3" \h \z \u </w:instrText>
          </w:r>
          <w:r w:rsidRPr="00286FB9">
            <w:rPr>
              <w:b w:val="0"/>
              <w:lang w:val="en-GB"/>
            </w:rPr>
            <w:fldChar w:fldCharType="separate"/>
          </w:r>
          <w:r w:rsidR="0056627F" w:rsidRPr="002F7027">
            <w:rPr>
              <w:rFonts w:ascii="Calibri" w:eastAsia="Calibri" w:hAnsi="Calibri" w:cs="Calibri"/>
              <w:noProof/>
              <w:color w:val="5B81BD"/>
              <w:lang w:val="en-GB"/>
            </w:rPr>
            <w:t>I.</w:t>
          </w:r>
          <w:r w:rsidR="0056627F">
            <w:rPr>
              <w:rFonts w:eastAsiaTheme="minorEastAsia" w:cstheme="minorBidi"/>
              <w:b w:val="0"/>
              <w:noProof/>
              <w:color w:val="auto"/>
              <w:lang w:eastAsia="ja-JP"/>
            </w:rPr>
            <w:tab/>
          </w:r>
          <w:r w:rsidR="0056627F" w:rsidRPr="002F7027">
            <w:rPr>
              <w:rFonts w:ascii="Calibri" w:eastAsia="Calibri" w:hAnsi="Calibri" w:cs="Calibri"/>
              <w:noProof/>
              <w:color w:val="5B81BD"/>
              <w:lang w:val="en-GB"/>
            </w:rPr>
            <w:t>INTRODUCTION</w:t>
          </w:r>
          <w:r w:rsidR="0056627F">
            <w:rPr>
              <w:noProof/>
            </w:rPr>
            <w:tab/>
          </w:r>
          <w:r w:rsidR="0056627F">
            <w:rPr>
              <w:noProof/>
            </w:rPr>
            <w:fldChar w:fldCharType="begin"/>
          </w:r>
          <w:r w:rsidR="0056627F">
            <w:rPr>
              <w:noProof/>
            </w:rPr>
            <w:instrText xml:space="preserve"> PAGEREF _Toc374117622 \h </w:instrText>
          </w:r>
          <w:r w:rsidR="0056627F">
            <w:rPr>
              <w:noProof/>
            </w:rPr>
          </w:r>
          <w:r w:rsidR="0056627F">
            <w:rPr>
              <w:noProof/>
            </w:rPr>
            <w:fldChar w:fldCharType="separate"/>
          </w:r>
          <w:r w:rsidR="0056627F">
            <w:rPr>
              <w:noProof/>
            </w:rPr>
            <w:t>4</w:t>
          </w:r>
          <w:r w:rsidR="0056627F">
            <w:rPr>
              <w:noProof/>
            </w:rPr>
            <w:fldChar w:fldCharType="end"/>
          </w:r>
        </w:p>
        <w:p w14:paraId="487AAAF1" w14:textId="77777777" w:rsidR="0056627F" w:rsidRDefault="0056627F">
          <w:pPr>
            <w:pStyle w:val="TOC1"/>
            <w:tabs>
              <w:tab w:val="left" w:pos="432"/>
              <w:tab w:val="right" w:leader="dot" w:pos="8630"/>
            </w:tabs>
            <w:rPr>
              <w:rFonts w:eastAsiaTheme="minorEastAsia" w:cstheme="minorBidi"/>
              <w:b w:val="0"/>
              <w:noProof/>
              <w:color w:val="auto"/>
              <w:lang w:eastAsia="ja-JP"/>
            </w:rPr>
          </w:pPr>
          <w:r w:rsidRPr="002F7027">
            <w:rPr>
              <w:rFonts w:ascii="Calibri" w:eastAsia="Calibri" w:hAnsi="Calibri" w:cs="Calibri"/>
              <w:noProof/>
              <w:color w:val="5B81BD"/>
              <w:lang w:val="en-GB"/>
            </w:rPr>
            <w:t>II.</w:t>
          </w:r>
          <w:r>
            <w:rPr>
              <w:rFonts w:eastAsiaTheme="minorEastAsia" w:cstheme="minorBidi"/>
              <w:b w:val="0"/>
              <w:noProof/>
              <w:color w:val="auto"/>
              <w:lang w:eastAsia="ja-JP"/>
            </w:rPr>
            <w:tab/>
          </w:r>
          <w:r w:rsidRPr="002F7027">
            <w:rPr>
              <w:rFonts w:ascii="Calibri" w:eastAsia="Calibri" w:hAnsi="Calibri" w:cs="Calibri"/>
              <w:noProof/>
              <w:color w:val="5B81BD"/>
              <w:lang w:val="en-GB"/>
            </w:rPr>
            <w:t>DISPLACEMENT CONTEXT</w:t>
          </w:r>
          <w:r>
            <w:rPr>
              <w:noProof/>
            </w:rPr>
            <w:tab/>
          </w:r>
          <w:r>
            <w:rPr>
              <w:noProof/>
            </w:rPr>
            <w:fldChar w:fldCharType="begin"/>
          </w:r>
          <w:r>
            <w:rPr>
              <w:noProof/>
            </w:rPr>
            <w:instrText xml:space="preserve"> PAGEREF _Toc374117623 \h </w:instrText>
          </w:r>
          <w:r>
            <w:rPr>
              <w:noProof/>
            </w:rPr>
          </w:r>
          <w:r>
            <w:rPr>
              <w:noProof/>
            </w:rPr>
            <w:fldChar w:fldCharType="separate"/>
          </w:r>
          <w:r>
            <w:rPr>
              <w:noProof/>
            </w:rPr>
            <w:t>4</w:t>
          </w:r>
          <w:r>
            <w:rPr>
              <w:noProof/>
            </w:rPr>
            <w:fldChar w:fldCharType="end"/>
          </w:r>
        </w:p>
        <w:p w14:paraId="24FCBE43" w14:textId="77777777" w:rsidR="0056627F" w:rsidRDefault="0056627F">
          <w:pPr>
            <w:pStyle w:val="TOC1"/>
            <w:tabs>
              <w:tab w:val="left" w:pos="496"/>
              <w:tab w:val="right" w:leader="dot" w:pos="8630"/>
            </w:tabs>
            <w:rPr>
              <w:rFonts w:eastAsiaTheme="minorEastAsia" w:cstheme="minorBidi"/>
              <w:b w:val="0"/>
              <w:noProof/>
              <w:color w:val="auto"/>
              <w:lang w:eastAsia="ja-JP"/>
            </w:rPr>
          </w:pPr>
          <w:r w:rsidRPr="002F7027">
            <w:rPr>
              <w:rFonts w:ascii="Calibri" w:eastAsia="Calibri" w:hAnsi="Calibri" w:cs="Calibri"/>
              <w:noProof/>
              <w:color w:val="5B81BD"/>
              <w:lang w:val="en-GB"/>
            </w:rPr>
            <w:t>III.</w:t>
          </w:r>
          <w:r>
            <w:rPr>
              <w:rFonts w:eastAsiaTheme="minorEastAsia" w:cstheme="minorBidi"/>
              <w:b w:val="0"/>
              <w:noProof/>
              <w:color w:val="auto"/>
              <w:lang w:eastAsia="ja-JP"/>
            </w:rPr>
            <w:tab/>
          </w:r>
          <w:r w:rsidRPr="002F7027">
            <w:rPr>
              <w:rFonts w:ascii="Calibri" w:eastAsia="Calibri" w:hAnsi="Calibri" w:cs="Calibri"/>
              <w:noProof/>
              <w:color w:val="5B81BD"/>
              <w:lang w:val="en-GB"/>
            </w:rPr>
            <w:t>AVAILABLE INFORMATION AND GAPS</w:t>
          </w:r>
          <w:r>
            <w:rPr>
              <w:noProof/>
            </w:rPr>
            <w:tab/>
          </w:r>
          <w:r>
            <w:rPr>
              <w:noProof/>
            </w:rPr>
            <w:fldChar w:fldCharType="begin"/>
          </w:r>
          <w:r>
            <w:rPr>
              <w:noProof/>
            </w:rPr>
            <w:instrText xml:space="preserve"> PAGEREF _Toc374117624 \h </w:instrText>
          </w:r>
          <w:r>
            <w:rPr>
              <w:noProof/>
            </w:rPr>
          </w:r>
          <w:r>
            <w:rPr>
              <w:noProof/>
            </w:rPr>
            <w:fldChar w:fldCharType="separate"/>
          </w:r>
          <w:r>
            <w:rPr>
              <w:noProof/>
            </w:rPr>
            <w:t>5</w:t>
          </w:r>
          <w:r>
            <w:rPr>
              <w:noProof/>
            </w:rPr>
            <w:fldChar w:fldCharType="end"/>
          </w:r>
        </w:p>
        <w:p w14:paraId="0F1BDA99" w14:textId="77777777" w:rsidR="0056627F" w:rsidRDefault="0056627F">
          <w:pPr>
            <w:pStyle w:val="TOC1"/>
            <w:tabs>
              <w:tab w:val="left" w:pos="510"/>
              <w:tab w:val="right" w:leader="dot" w:pos="8630"/>
            </w:tabs>
            <w:rPr>
              <w:rFonts w:eastAsiaTheme="minorEastAsia" w:cstheme="minorBidi"/>
              <w:b w:val="0"/>
              <w:noProof/>
              <w:color w:val="auto"/>
              <w:lang w:eastAsia="ja-JP"/>
            </w:rPr>
          </w:pPr>
          <w:r w:rsidRPr="002F7027">
            <w:rPr>
              <w:rFonts w:ascii="Calibri" w:eastAsia="Calibri" w:hAnsi="Calibri" w:cs="Calibri"/>
              <w:noProof/>
              <w:color w:val="5B81BD"/>
              <w:lang w:val="en-GB"/>
            </w:rPr>
            <w:t>IV.</w:t>
          </w:r>
          <w:r>
            <w:rPr>
              <w:rFonts w:eastAsiaTheme="minorEastAsia" w:cstheme="minorBidi"/>
              <w:b w:val="0"/>
              <w:noProof/>
              <w:color w:val="auto"/>
              <w:lang w:eastAsia="ja-JP"/>
            </w:rPr>
            <w:tab/>
          </w:r>
          <w:r w:rsidRPr="002F7027">
            <w:rPr>
              <w:rFonts w:ascii="Calibri" w:eastAsia="Calibri" w:hAnsi="Calibri" w:cs="Calibri"/>
              <w:noProof/>
              <w:color w:val="5B81BD"/>
              <w:lang w:val="en-GB"/>
            </w:rPr>
            <w:t>CONCLUSIONS: IMPLICATIONS FOR THE PROFILING EXERCISE</w:t>
          </w:r>
          <w:r>
            <w:rPr>
              <w:noProof/>
            </w:rPr>
            <w:tab/>
          </w:r>
          <w:r>
            <w:rPr>
              <w:noProof/>
            </w:rPr>
            <w:fldChar w:fldCharType="begin"/>
          </w:r>
          <w:r>
            <w:rPr>
              <w:noProof/>
            </w:rPr>
            <w:instrText xml:space="preserve"> PAGEREF _Toc374117625 \h </w:instrText>
          </w:r>
          <w:r>
            <w:rPr>
              <w:noProof/>
            </w:rPr>
          </w:r>
          <w:r>
            <w:rPr>
              <w:noProof/>
            </w:rPr>
            <w:fldChar w:fldCharType="separate"/>
          </w:r>
          <w:r>
            <w:rPr>
              <w:noProof/>
            </w:rPr>
            <w:t>7</w:t>
          </w:r>
          <w:r>
            <w:rPr>
              <w:noProof/>
            </w:rPr>
            <w:fldChar w:fldCharType="end"/>
          </w:r>
        </w:p>
        <w:p w14:paraId="61BF27D7" w14:textId="1A91D6F5" w:rsidR="00275E3A" w:rsidRPr="00286FB9" w:rsidRDefault="00747EF9" w:rsidP="00734545">
          <w:pPr>
            <w:spacing w:line="276" w:lineRule="auto"/>
            <w:rPr>
              <w:lang w:val="en-GB"/>
            </w:rPr>
          </w:pPr>
          <w:r w:rsidRPr="00286FB9">
            <w:rPr>
              <w:b/>
              <w:bCs/>
              <w:noProof/>
              <w:lang w:val="en-GB"/>
            </w:rPr>
            <w:fldChar w:fldCharType="end"/>
          </w:r>
        </w:p>
      </w:sdtContent>
    </w:sdt>
    <w:p w14:paraId="42249272" w14:textId="77777777" w:rsidR="000D0B3B" w:rsidRPr="00286FB9" w:rsidRDefault="000D0B3B" w:rsidP="000D0B3B">
      <w:pPr>
        <w:pStyle w:val="Heading1"/>
        <w:spacing w:before="360" w:line="276" w:lineRule="auto"/>
        <w:ind w:left="1080"/>
        <w:rPr>
          <w:rFonts w:ascii="Calibri" w:eastAsia="Calibri" w:hAnsi="Calibri" w:cs="Calibri"/>
          <w:color w:val="5B81BD"/>
          <w:sz w:val="24"/>
          <w:szCs w:val="24"/>
          <w:lang w:val="en-GB"/>
        </w:rPr>
      </w:pPr>
    </w:p>
    <w:p w14:paraId="4D83D343" w14:textId="0290FB92" w:rsidR="001451B6" w:rsidRPr="00EB237C" w:rsidRDefault="00EB237C" w:rsidP="001451B6">
      <w:pPr>
        <w:pStyle w:val="Heading1"/>
        <w:numPr>
          <w:ilvl w:val="0"/>
          <w:numId w:val="24"/>
        </w:numPr>
        <w:spacing w:before="360" w:line="276" w:lineRule="auto"/>
        <w:rPr>
          <w:rFonts w:ascii="Calibri" w:eastAsia="Calibri" w:hAnsi="Calibri" w:cs="Calibri"/>
          <w:color w:val="5B81BD"/>
          <w:sz w:val="24"/>
          <w:szCs w:val="24"/>
          <w:lang w:val="en-GB"/>
        </w:rPr>
      </w:pPr>
      <w:bookmarkStart w:id="2" w:name="_Toc374117622"/>
      <w:r>
        <w:rPr>
          <w:rFonts w:ascii="Calibri" w:eastAsia="Calibri" w:hAnsi="Calibri" w:cs="Calibri"/>
          <w:color w:val="5B81BD"/>
          <w:sz w:val="24"/>
          <w:szCs w:val="24"/>
          <w:lang w:val="en-GB"/>
        </w:rPr>
        <w:t>I</w:t>
      </w:r>
      <w:r w:rsidRPr="00286FB9">
        <w:rPr>
          <w:rFonts w:ascii="Calibri" w:eastAsia="Calibri" w:hAnsi="Calibri" w:cs="Calibri"/>
          <w:color w:val="5B81BD"/>
          <w:sz w:val="24"/>
          <w:szCs w:val="24"/>
          <w:lang w:val="en-GB"/>
        </w:rPr>
        <w:t>NTRODUCTION</w:t>
      </w:r>
      <w:bookmarkEnd w:id="2"/>
    </w:p>
    <w:p w14:paraId="17C9D465" w14:textId="107E6C16" w:rsidR="001451B6" w:rsidRPr="00286FB9" w:rsidRDefault="001451B6" w:rsidP="001451B6">
      <w:pPr>
        <w:pStyle w:val="normal0"/>
        <w:spacing w:line="276" w:lineRule="auto"/>
        <w:contextualSpacing/>
        <w:jc w:val="both"/>
        <w:rPr>
          <w:rFonts w:ascii="Calibri" w:eastAsia="Calibri" w:hAnsi="Calibri" w:cs="Calibri"/>
          <w:lang w:val="en-GB"/>
        </w:rPr>
      </w:pPr>
      <w:r w:rsidRPr="00286FB9">
        <w:rPr>
          <w:rFonts w:ascii="Calibri" w:eastAsia="Calibri" w:hAnsi="Calibri" w:cs="Calibri"/>
          <w:lang w:val="en-GB"/>
        </w:rPr>
        <w:t xml:space="preserve">This section must clearly state the </w:t>
      </w:r>
      <w:r w:rsidRPr="00286FB9">
        <w:rPr>
          <w:rFonts w:ascii="Calibri" w:eastAsia="Calibri" w:hAnsi="Calibri" w:cs="Calibri"/>
          <w:b/>
          <w:lang w:val="en-GB"/>
        </w:rPr>
        <w:t>purpose of the secondary data review</w:t>
      </w:r>
      <w:r w:rsidRPr="00286FB9">
        <w:rPr>
          <w:rFonts w:ascii="Calibri" w:eastAsia="Calibri" w:hAnsi="Calibri" w:cs="Calibri"/>
          <w:lang w:val="en-GB"/>
        </w:rPr>
        <w:t>, including priority information needs of the profiling partners. This includes:</w:t>
      </w:r>
    </w:p>
    <w:p w14:paraId="2DB1107B" w14:textId="77777777" w:rsidR="001451B6" w:rsidRPr="00286FB9" w:rsidRDefault="001451B6" w:rsidP="001451B6">
      <w:pPr>
        <w:pStyle w:val="normal0"/>
        <w:spacing w:line="276" w:lineRule="auto"/>
        <w:contextualSpacing/>
        <w:jc w:val="both"/>
        <w:rPr>
          <w:rFonts w:ascii="Calibri" w:eastAsia="Calibri" w:hAnsi="Calibri" w:cs="Calibri"/>
          <w:lang w:val="en-GB"/>
        </w:rPr>
      </w:pPr>
    </w:p>
    <w:p w14:paraId="34E5D659" w14:textId="5D054BF3" w:rsidR="001451B6" w:rsidRPr="00286FB9" w:rsidRDefault="001451B6" w:rsidP="004F46A1">
      <w:pPr>
        <w:pStyle w:val="normal0"/>
        <w:numPr>
          <w:ilvl w:val="0"/>
          <w:numId w:val="16"/>
        </w:numPr>
        <w:spacing w:line="276" w:lineRule="auto"/>
        <w:contextualSpacing/>
        <w:jc w:val="both"/>
        <w:rPr>
          <w:lang w:val="en-GB"/>
        </w:rPr>
      </w:pPr>
      <w:r w:rsidRPr="00286FB9">
        <w:rPr>
          <w:rFonts w:ascii="Calibri" w:eastAsia="Calibri" w:hAnsi="Calibri" w:cs="Calibri"/>
          <w:lang w:val="en-GB"/>
        </w:rPr>
        <w:t>Scope</w:t>
      </w:r>
      <w:r w:rsidR="00763B69" w:rsidRPr="00286FB9">
        <w:rPr>
          <w:rFonts w:ascii="Calibri" w:eastAsia="Calibri" w:hAnsi="Calibri" w:cs="Calibri"/>
          <w:lang w:val="en-GB"/>
        </w:rPr>
        <w:t xml:space="preserve"> of the review</w:t>
      </w:r>
      <w:r w:rsidRPr="00286FB9">
        <w:rPr>
          <w:rFonts w:ascii="Calibri" w:eastAsia="Calibri" w:hAnsi="Calibri" w:cs="Calibri"/>
          <w:lang w:val="en-GB"/>
        </w:rPr>
        <w:t>: geographic locations, population groups, and other parameters as relevant for the context</w:t>
      </w:r>
    </w:p>
    <w:p w14:paraId="705CDBE3" w14:textId="7F3449DB" w:rsidR="001451B6" w:rsidRPr="00286FB9" w:rsidRDefault="001451B6" w:rsidP="004F46A1">
      <w:pPr>
        <w:pStyle w:val="normal0"/>
        <w:numPr>
          <w:ilvl w:val="0"/>
          <w:numId w:val="16"/>
        </w:numPr>
        <w:spacing w:line="276" w:lineRule="auto"/>
        <w:contextualSpacing/>
        <w:jc w:val="both"/>
        <w:rPr>
          <w:lang w:val="en-GB"/>
        </w:rPr>
      </w:pPr>
      <w:r w:rsidRPr="00286FB9">
        <w:rPr>
          <w:rFonts w:ascii="Calibri" w:eastAsia="Calibri" w:hAnsi="Calibri" w:cs="Calibri"/>
          <w:lang w:val="en-GB"/>
        </w:rPr>
        <w:t>Process for finding the relevant secondary data, including main data sources</w:t>
      </w:r>
    </w:p>
    <w:p w14:paraId="26C81D5A" w14:textId="06483226" w:rsidR="00A565B4" w:rsidRPr="007A27B9" w:rsidRDefault="001451B6" w:rsidP="00275E3A">
      <w:pPr>
        <w:pStyle w:val="normal0"/>
        <w:numPr>
          <w:ilvl w:val="0"/>
          <w:numId w:val="16"/>
        </w:numPr>
        <w:spacing w:line="276" w:lineRule="auto"/>
        <w:contextualSpacing/>
        <w:jc w:val="both"/>
        <w:rPr>
          <w:lang w:val="en-GB"/>
        </w:rPr>
      </w:pPr>
      <w:r w:rsidRPr="00286FB9">
        <w:rPr>
          <w:rFonts w:ascii="Calibri" w:eastAsia="Calibri" w:hAnsi="Calibri" w:cs="Calibri"/>
          <w:lang w:val="en-GB"/>
        </w:rPr>
        <w:t>Summary of key conclusions and implications for the profiling exercise</w:t>
      </w:r>
    </w:p>
    <w:p w14:paraId="29FB462B" w14:textId="096CB1FA" w:rsidR="00763B69" w:rsidRPr="00EB237C" w:rsidRDefault="00EB237C" w:rsidP="00EB237C">
      <w:pPr>
        <w:pStyle w:val="Heading1"/>
        <w:numPr>
          <w:ilvl w:val="0"/>
          <w:numId w:val="8"/>
        </w:numPr>
        <w:spacing w:before="360" w:line="276" w:lineRule="auto"/>
        <w:ind w:left="1077"/>
        <w:rPr>
          <w:rFonts w:ascii="Calibri" w:eastAsia="Calibri" w:hAnsi="Calibri" w:cs="Calibri"/>
          <w:color w:val="5B81BD"/>
          <w:sz w:val="24"/>
          <w:szCs w:val="24"/>
          <w:lang w:val="en-GB"/>
        </w:rPr>
      </w:pPr>
      <w:bookmarkStart w:id="3" w:name="_Toc374117623"/>
      <w:r w:rsidRPr="00286FB9">
        <w:rPr>
          <w:rFonts w:ascii="Calibri" w:eastAsia="Calibri" w:hAnsi="Calibri" w:cs="Calibri"/>
          <w:color w:val="5B81BD"/>
          <w:sz w:val="24"/>
          <w:szCs w:val="24"/>
          <w:lang w:val="en-GB"/>
        </w:rPr>
        <w:t>DISPLACEMENT CONTEXT</w:t>
      </w:r>
      <w:bookmarkEnd w:id="3"/>
    </w:p>
    <w:p w14:paraId="7F7168B2" w14:textId="42074519" w:rsidR="00763B69" w:rsidRPr="00286FB9" w:rsidRDefault="00763B69" w:rsidP="00763B69">
      <w:pPr>
        <w:pStyle w:val="normal0"/>
        <w:spacing w:line="276" w:lineRule="auto"/>
        <w:jc w:val="both"/>
        <w:rPr>
          <w:rFonts w:ascii="Calibri" w:eastAsia="Calibri" w:hAnsi="Calibri" w:cs="Calibri"/>
          <w:lang w:val="en-GB"/>
        </w:rPr>
      </w:pPr>
      <w:r w:rsidRPr="00286FB9">
        <w:rPr>
          <w:rFonts w:ascii="Calibri" w:eastAsia="Calibri" w:hAnsi="Calibri" w:cs="Calibri"/>
          <w:lang w:val="en-GB"/>
        </w:rPr>
        <w:t xml:space="preserve">This section describes in general terms the characteristics of the situation for the target populations of the profiling exercise (IDPs, refugees, and others if relevant), including the </w:t>
      </w:r>
      <w:r w:rsidRPr="00286FB9">
        <w:rPr>
          <w:rFonts w:ascii="Calibri" w:eastAsia="Calibri" w:hAnsi="Calibri" w:cs="Calibri"/>
          <w:b/>
          <w:lang w:val="en-GB"/>
        </w:rPr>
        <w:t>“who, where, when, by whom and how” of a displacement crisis</w:t>
      </w:r>
      <w:r w:rsidRPr="00286FB9">
        <w:rPr>
          <w:rFonts w:ascii="Calibri" w:eastAsia="Calibri" w:hAnsi="Calibri" w:cs="Calibri"/>
          <w:lang w:val="en-GB"/>
        </w:rPr>
        <w:t xml:space="preserve">. Where relevant and when information is available, this chapter could also be strengthened with a description of any significant differences in the living conditions or in challenges faced by displaced and local communities. </w:t>
      </w:r>
      <w:r w:rsidR="00922779">
        <w:rPr>
          <w:rFonts w:ascii="Calibri" w:eastAsia="Calibri" w:hAnsi="Calibri" w:cs="Calibri"/>
          <w:lang w:val="en-GB"/>
        </w:rPr>
        <w:t xml:space="preserve">Note that this section can be reused as the background chapter in the final </w:t>
      </w:r>
      <w:hyperlink r:id="rId13" w:history="1">
        <w:r w:rsidR="00922779" w:rsidRPr="00922779">
          <w:rPr>
            <w:rStyle w:val="Hyperlink"/>
            <w:rFonts w:ascii="Calibri" w:eastAsia="Calibri" w:hAnsi="Calibri" w:cs="Calibri"/>
            <w:lang w:val="en-GB"/>
          </w:rPr>
          <w:t>Profiling Report</w:t>
        </w:r>
      </w:hyperlink>
      <w:r w:rsidR="00922779">
        <w:rPr>
          <w:rFonts w:ascii="Calibri" w:eastAsia="Calibri" w:hAnsi="Calibri" w:cs="Calibri"/>
          <w:lang w:val="en-GB"/>
        </w:rPr>
        <w:t>.</w:t>
      </w:r>
    </w:p>
    <w:p w14:paraId="3CCA63EF" w14:textId="77777777" w:rsidR="00763B69" w:rsidRPr="00286FB9" w:rsidRDefault="00763B69" w:rsidP="00763B69">
      <w:pPr>
        <w:pStyle w:val="normal0"/>
        <w:spacing w:line="276" w:lineRule="auto"/>
        <w:jc w:val="both"/>
        <w:rPr>
          <w:rFonts w:ascii="Calibri" w:eastAsia="Calibri" w:hAnsi="Calibri" w:cs="Calibri"/>
          <w:lang w:val="en-GB"/>
        </w:rPr>
      </w:pPr>
    </w:p>
    <w:p w14:paraId="3B6897A0" w14:textId="77777777" w:rsidR="00763B69" w:rsidRPr="00286FB9" w:rsidRDefault="00763B69" w:rsidP="00763B69">
      <w:pPr>
        <w:pStyle w:val="normal0"/>
        <w:spacing w:line="276" w:lineRule="auto"/>
        <w:jc w:val="both"/>
        <w:rPr>
          <w:rFonts w:ascii="Calibri" w:eastAsia="Calibri" w:hAnsi="Calibri" w:cs="Calibri"/>
          <w:lang w:val="en-GB"/>
        </w:rPr>
      </w:pPr>
      <w:r w:rsidRPr="00286FB9">
        <w:rPr>
          <w:rFonts w:ascii="Calibri" w:eastAsia="Calibri" w:hAnsi="Calibri" w:cs="Calibri"/>
          <w:lang w:val="en-GB"/>
        </w:rPr>
        <w:t>The background of a displacement context could include information on:</w:t>
      </w:r>
    </w:p>
    <w:p w14:paraId="368D99C3" w14:textId="77777777" w:rsidR="00763B69" w:rsidRPr="00286FB9" w:rsidRDefault="00763B69" w:rsidP="004F46A1">
      <w:pPr>
        <w:pStyle w:val="normal0"/>
        <w:spacing w:line="276" w:lineRule="auto"/>
        <w:jc w:val="both"/>
        <w:rPr>
          <w:rFonts w:ascii="Calibri" w:eastAsia="Calibri" w:hAnsi="Calibri" w:cs="Calibri"/>
          <w:lang w:val="en-GB"/>
        </w:rPr>
      </w:pPr>
    </w:p>
    <w:p w14:paraId="71509000" w14:textId="77777777" w:rsidR="00763B69" w:rsidRPr="00286FB9" w:rsidRDefault="00763B69" w:rsidP="004F46A1">
      <w:pPr>
        <w:pStyle w:val="normal0"/>
        <w:widowControl w:val="0"/>
        <w:numPr>
          <w:ilvl w:val="0"/>
          <w:numId w:val="17"/>
        </w:numPr>
        <w:spacing w:line="276" w:lineRule="auto"/>
        <w:jc w:val="both"/>
        <w:rPr>
          <w:lang w:val="en-GB"/>
        </w:rPr>
      </w:pPr>
      <w:r w:rsidRPr="00286FB9">
        <w:rPr>
          <w:rFonts w:ascii="Calibri" w:eastAsia="Calibri" w:hAnsi="Calibri" w:cs="Calibri"/>
          <w:lang w:val="en-GB"/>
        </w:rPr>
        <w:lastRenderedPageBreak/>
        <w:t>Duration and development of the displacement situation for the different population groups, including areas of origin, reasons for displacement, duration of displacement (recent or protracted displacement), arrival in present location, multiple displacements, as well as opportunities and intentions for return, local reintegration or resettlement;</w:t>
      </w:r>
    </w:p>
    <w:p w14:paraId="3AB138C0" w14:textId="77777777" w:rsidR="00763B69" w:rsidRPr="00286FB9" w:rsidRDefault="00763B69" w:rsidP="004F46A1">
      <w:pPr>
        <w:pStyle w:val="normal0"/>
        <w:numPr>
          <w:ilvl w:val="0"/>
          <w:numId w:val="17"/>
        </w:numPr>
        <w:spacing w:line="276" w:lineRule="auto"/>
        <w:contextualSpacing/>
        <w:jc w:val="both"/>
        <w:rPr>
          <w:lang w:val="en-GB"/>
        </w:rPr>
      </w:pPr>
      <w:r w:rsidRPr="00286FB9">
        <w:rPr>
          <w:rFonts w:ascii="Calibri" w:eastAsia="Calibri" w:hAnsi="Calibri" w:cs="Calibri"/>
          <w:lang w:val="en-GB"/>
        </w:rPr>
        <w:t>Overall estimation of displacement figures (if possible, disaggregated</w:t>
      </w:r>
      <w:r w:rsidRPr="00286FB9">
        <w:rPr>
          <w:rFonts w:ascii="Calibri" w:eastAsia="Calibri" w:hAnsi="Calibri" w:cs="Calibri"/>
          <w:i/>
          <w:lang w:val="en-GB"/>
        </w:rPr>
        <w:t xml:space="preserve"> </w:t>
      </w:r>
      <w:r w:rsidRPr="00286FB9">
        <w:rPr>
          <w:rFonts w:ascii="Calibri" w:eastAsia="Calibri" w:hAnsi="Calibri" w:cs="Calibri"/>
          <w:lang w:val="en-GB"/>
        </w:rPr>
        <w:t>by age and sex) and number of households;</w:t>
      </w:r>
    </w:p>
    <w:p w14:paraId="3BDAF531" w14:textId="77777777" w:rsidR="00763B69" w:rsidRPr="00286FB9" w:rsidRDefault="00763B69" w:rsidP="004F46A1">
      <w:pPr>
        <w:pStyle w:val="normal0"/>
        <w:numPr>
          <w:ilvl w:val="0"/>
          <w:numId w:val="17"/>
        </w:numPr>
        <w:spacing w:line="276" w:lineRule="auto"/>
        <w:contextualSpacing/>
        <w:jc w:val="both"/>
        <w:rPr>
          <w:lang w:val="en-GB"/>
        </w:rPr>
      </w:pPr>
      <w:r w:rsidRPr="00286FB9">
        <w:rPr>
          <w:rFonts w:ascii="Calibri" w:eastAsia="Calibri" w:hAnsi="Calibri" w:cs="Calibri"/>
          <w:lang w:val="en-GB"/>
        </w:rPr>
        <w:t>Location of the populations (e.g. by province or district), if relevant mentioning high-concentration areas (e.g. camps or urban areas), and number of populations by area if available;</w:t>
      </w:r>
    </w:p>
    <w:p w14:paraId="59FD31AA" w14:textId="77777777" w:rsidR="00763B69" w:rsidRPr="00286FB9" w:rsidRDefault="00763B69" w:rsidP="004F46A1">
      <w:pPr>
        <w:pStyle w:val="normal0"/>
        <w:numPr>
          <w:ilvl w:val="0"/>
          <w:numId w:val="17"/>
        </w:numPr>
        <w:spacing w:line="276" w:lineRule="auto"/>
        <w:contextualSpacing/>
        <w:jc w:val="both"/>
        <w:rPr>
          <w:lang w:val="en-GB"/>
        </w:rPr>
      </w:pPr>
      <w:r w:rsidRPr="00286FB9">
        <w:rPr>
          <w:rFonts w:ascii="Calibri" w:eastAsia="Calibri" w:hAnsi="Calibri" w:cs="Calibri"/>
          <w:lang w:val="en-GB"/>
        </w:rPr>
        <w:t>Type of settlement: rural, urban or peri-urban, in camps, informal IDP settlements, scattered, living with host communities, communal housing, key characteristics of dwellings, etc.;</w:t>
      </w:r>
    </w:p>
    <w:p w14:paraId="616730EE" w14:textId="77777777" w:rsidR="00763B69" w:rsidRPr="00286FB9" w:rsidRDefault="00763B69" w:rsidP="004F46A1">
      <w:pPr>
        <w:pStyle w:val="normal0"/>
        <w:numPr>
          <w:ilvl w:val="0"/>
          <w:numId w:val="17"/>
        </w:numPr>
        <w:spacing w:line="276" w:lineRule="auto"/>
        <w:contextualSpacing/>
        <w:jc w:val="both"/>
        <w:rPr>
          <w:lang w:val="en-GB"/>
        </w:rPr>
      </w:pPr>
      <w:r w:rsidRPr="00286FB9">
        <w:rPr>
          <w:rFonts w:ascii="Calibri" w:eastAsia="Calibri" w:hAnsi="Calibri" w:cs="Calibri"/>
          <w:lang w:val="en-GB"/>
        </w:rPr>
        <w:t>Accessibility: security conditions, restrictions, remoteness, terrain and/or climate, by area;</w:t>
      </w:r>
    </w:p>
    <w:p w14:paraId="0F690BEC" w14:textId="34AD4DC1" w:rsidR="00763B69" w:rsidRPr="00342830" w:rsidRDefault="00763B69" w:rsidP="00763B69">
      <w:pPr>
        <w:pStyle w:val="normal0"/>
        <w:numPr>
          <w:ilvl w:val="0"/>
          <w:numId w:val="17"/>
        </w:numPr>
        <w:spacing w:line="276" w:lineRule="auto"/>
        <w:contextualSpacing/>
        <w:jc w:val="both"/>
        <w:rPr>
          <w:lang w:val="en-GB"/>
        </w:rPr>
      </w:pPr>
      <w:r w:rsidRPr="00286FB9">
        <w:rPr>
          <w:rFonts w:ascii="Calibri" w:eastAsia="Calibri" w:hAnsi="Calibri" w:cs="Calibri"/>
          <w:lang w:val="en-GB"/>
        </w:rPr>
        <w:t>The policy environment for displaced populations (including international and national legal instruments) and local and traditional authorities.</w:t>
      </w:r>
    </w:p>
    <w:p w14:paraId="4BFB2710" w14:textId="72002690" w:rsidR="00763B69" w:rsidRPr="00342830" w:rsidRDefault="00EB237C" w:rsidP="00342830">
      <w:pPr>
        <w:pStyle w:val="Heading1"/>
        <w:numPr>
          <w:ilvl w:val="0"/>
          <w:numId w:val="8"/>
        </w:numPr>
        <w:spacing w:before="360" w:line="276" w:lineRule="auto"/>
        <w:ind w:left="1077"/>
        <w:rPr>
          <w:rFonts w:ascii="Calibri" w:eastAsia="Calibri" w:hAnsi="Calibri" w:cs="Calibri"/>
          <w:color w:val="5B81BD"/>
          <w:sz w:val="24"/>
          <w:szCs w:val="24"/>
          <w:lang w:val="en-GB"/>
        </w:rPr>
      </w:pPr>
      <w:bookmarkStart w:id="4" w:name="_Toc374117624"/>
      <w:r w:rsidRPr="00286FB9">
        <w:rPr>
          <w:rFonts w:ascii="Calibri" w:eastAsia="Calibri" w:hAnsi="Calibri" w:cs="Calibri"/>
          <w:color w:val="5B81BD"/>
          <w:sz w:val="24"/>
          <w:szCs w:val="24"/>
          <w:lang w:val="en-GB"/>
        </w:rPr>
        <w:t>A</w:t>
      </w:r>
      <w:r>
        <w:rPr>
          <w:rFonts w:ascii="Calibri" w:eastAsia="Calibri" w:hAnsi="Calibri" w:cs="Calibri"/>
          <w:color w:val="5B81BD"/>
          <w:sz w:val="24"/>
          <w:szCs w:val="24"/>
          <w:lang w:val="en-GB"/>
        </w:rPr>
        <w:t>VAILABLE INFORMATION AND GAPS</w:t>
      </w:r>
      <w:bookmarkEnd w:id="4"/>
    </w:p>
    <w:p w14:paraId="782C4421" w14:textId="59AE629A" w:rsidR="00763B69" w:rsidRPr="00286FB9" w:rsidRDefault="00763B69" w:rsidP="00763B69">
      <w:pPr>
        <w:pStyle w:val="normal0"/>
        <w:spacing w:line="276" w:lineRule="auto"/>
        <w:jc w:val="both"/>
        <w:rPr>
          <w:rFonts w:ascii="Calibri" w:eastAsia="Calibri" w:hAnsi="Calibri" w:cs="Calibri"/>
          <w:lang w:val="en-GB"/>
        </w:rPr>
      </w:pPr>
      <w:r w:rsidRPr="00E3763F">
        <w:rPr>
          <w:rFonts w:ascii="Calibri" w:eastAsia="Calibri" w:hAnsi="Calibri" w:cs="Calibri"/>
          <w:lang w:val="en-GB"/>
        </w:rPr>
        <w:t xml:space="preserve">The </w:t>
      </w:r>
      <w:hyperlink r:id="rId14" w:history="1">
        <w:r w:rsidRPr="00E3763F">
          <w:rPr>
            <w:rStyle w:val="Hyperlink"/>
            <w:rFonts w:ascii="Calibri" w:eastAsia="Calibri" w:hAnsi="Calibri" w:cs="Calibri"/>
            <w:lang w:val="en-GB"/>
          </w:rPr>
          <w:t>Secondary Data Review Matrix</w:t>
        </w:r>
      </w:hyperlink>
      <w:r w:rsidRPr="00E3763F">
        <w:rPr>
          <w:rFonts w:ascii="Calibri" w:eastAsia="Calibri" w:hAnsi="Calibri" w:cs="Calibri"/>
          <w:lang w:val="en-GB"/>
        </w:rPr>
        <w:t xml:space="preserve"> should be used to fill in this section.</w:t>
      </w:r>
      <w:r w:rsidRPr="00286FB9">
        <w:rPr>
          <w:rFonts w:ascii="Calibri" w:eastAsia="Calibri" w:hAnsi="Calibri" w:cs="Calibri"/>
          <w:b/>
          <w:lang w:val="en-GB"/>
        </w:rPr>
        <w:t xml:space="preserve"> </w:t>
      </w:r>
      <w:r w:rsidRPr="00286FB9">
        <w:rPr>
          <w:rFonts w:ascii="Calibri" w:eastAsia="Calibri" w:hAnsi="Calibri" w:cs="Calibri"/>
          <w:lang w:val="en-GB"/>
        </w:rPr>
        <w:t xml:space="preserve">The Secondary Data Review Matrix includes information separated </w:t>
      </w:r>
      <w:r w:rsidR="00E3763F">
        <w:rPr>
          <w:rFonts w:ascii="Calibri" w:eastAsia="Calibri" w:hAnsi="Calibri" w:cs="Calibri"/>
          <w:lang w:val="en-GB"/>
        </w:rPr>
        <w:t>by source while here the goal is to reorganise this into</w:t>
      </w:r>
      <w:r w:rsidRPr="00286FB9">
        <w:rPr>
          <w:rFonts w:ascii="Calibri" w:eastAsia="Calibri" w:hAnsi="Calibri" w:cs="Calibri"/>
          <w:lang w:val="en-GB"/>
        </w:rPr>
        <w:t xml:space="preserve"> </w:t>
      </w:r>
      <w:r w:rsidR="00E3763F">
        <w:rPr>
          <w:rFonts w:ascii="Calibri" w:eastAsia="Calibri" w:hAnsi="Calibri" w:cs="Calibri"/>
          <w:lang w:val="en-GB"/>
        </w:rPr>
        <w:t>the</w:t>
      </w:r>
      <w:r w:rsidRPr="00286FB9">
        <w:rPr>
          <w:rFonts w:ascii="Calibri" w:eastAsia="Calibri" w:hAnsi="Calibri" w:cs="Calibri"/>
          <w:lang w:val="en-GB"/>
        </w:rPr>
        <w:t xml:space="preserve"> priority topics</w:t>
      </w:r>
      <w:r w:rsidR="00E3763F">
        <w:rPr>
          <w:rFonts w:ascii="Calibri" w:eastAsia="Calibri" w:hAnsi="Calibri" w:cs="Calibri"/>
          <w:lang w:val="en-GB"/>
        </w:rPr>
        <w:t xml:space="preserve"> identified</w:t>
      </w:r>
      <w:r w:rsidRPr="00286FB9">
        <w:rPr>
          <w:rFonts w:ascii="Calibri" w:eastAsia="Calibri" w:hAnsi="Calibri" w:cs="Calibri"/>
          <w:lang w:val="en-GB"/>
        </w:rPr>
        <w:t xml:space="preserve"> by the profiling partners</w:t>
      </w:r>
      <w:r w:rsidRPr="00286FB9">
        <w:rPr>
          <w:rFonts w:ascii="Calibri" w:eastAsia="Calibri" w:hAnsi="Calibri" w:cs="Calibri"/>
          <w:i/>
          <w:lang w:val="en-GB"/>
        </w:rPr>
        <w:t>.</w:t>
      </w:r>
      <w:r w:rsidRPr="00286FB9">
        <w:rPr>
          <w:rFonts w:ascii="Calibri" w:eastAsia="Calibri" w:hAnsi="Calibri" w:cs="Calibri"/>
          <w:lang w:val="en-GB"/>
        </w:rPr>
        <w:t xml:space="preserve"> These topics</w:t>
      </w:r>
      <w:r w:rsidR="00E3763F">
        <w:rPr>
          <w:rFonts w:ascii="Calibri" w:eastAsia="Calibri" w:hAnsi="Calibri" w:cs="Calibri"/>
          <w:lang w:val="en-GB"/>
        </w:rPr>
        <w:t xml:space="preserve"> typically</w:t>
      </w:r>
      <w:r w:rsidRPr="00286FB9">
        <w:rPr>
          <w:rFonts w:ascii="Calibri" w:eastAsia="Calibri" w:hAnsi="Calibri" w:cs="Calibri"/>
          <w:lang w:val="en-GB"/>
        </w:rPr>
        <w:t xml:space="preserve"> </w:t>
      </w:r>
      <w:r w:rsidR="00234E8C">
        <w:rPr>
          <w:rFonts w:ascii="Calibri" w:eastAsia="Calibri" w:hAnsi="Calibri" w:cs="Calibri"/>
          <w:lang w:val="en-GB"/>
        </w:rPr>
        <w:t xml:space="preserve">cover a </w:t>
      </w:r>
      <w:r w:rsidR="00E3763F">
        <w:rPr>
          <w:rFonts w:ascii="Calibri" w:eastAsia="Calibri" w:hAnsi="Calibri" w:cs="Calibri"/>
          <w:lang w:val="en-GB"/>
        </w:rPr>
        <w:t>basic demographic profile, displacement history</w:t>
      </w:r>
      <w:r w:rsidR="00234E8C">
        <w:rPr>
          <w:rFonts w:ascii="Calibri" w:eastAsia="Calibri" w:hAnsi="Calibri" w:cs="Calibri"/>
          <w:lang w:val="en-GB"/>
        </w:rPr>
        <w:t>, and other displacement-relevant issues such as the criteria outlined in</w:t>
      </w:r>
      <w:r w:rsidRPr="00286FB9">
        <w:rPr>
          <w:rFonts w:ascii="Calibri" w:eastAsia="Calibri" w:hAnsi="Calibri" w:cs="Calibri"/>
          <w:lang w:val="en-GB"/>
        </w:rPr>
        <w:t xml:space="preserve"> the </w:t>
      </w:r>
      <w:hyperlink r:id="rId15" w:history="1">
        <w:r w:rsidRPr="00234E8C">
          <w:rPr>
            <w:rStyle w:val="Hyperlink"/>
            <w:rFonts w:ascii="Calibri" w:eastAsia="Calibri" w:hAnsi="Calibri" w:cs="Calibri"/>
            <w:lang w:val="en-GB"/>
          </w:rPr>
          <w:t>IASC Framework for the Durable Solutions for IDPs</w:t>
        </w:r>
      </w:hyperlink>
      <w:r w:rsidR="00E3763F">
        <w:rPr>
          <w:rFonts w:ascii="Calibri" w:eastAsia="Calibri" w:hAnsi="Calibri" w:cs="Calibri"/>
          <w:lang w:val="en-GB"/>
        </w:rPr>
        <w:t xml:space="preserve">, such as: </w:t>
      </w:r>
    </w:p>
    <w:p w14:paraId="553EACB5" w14:textId="77777777" w:rsidR="00763B69" w:rsidRPr="00286FB9" w:rsidRDefault="00763B69" w:rsidP="00763B69">
      <w:pPr>
        <w:pStyle w:val="normal0"/>
        <w:spacing w:line="276" w:lineRule="auto"/>
        <w:contextualSpacing/>
        <w:jc w:val="both"/>
        <w:rPr>
          <w:lang w:val="en-GB"/>
        </w:rPr>
      </w:pPr>
    </w:p>
    <w:p w14:paraId="7F9F5795" w14:textId="39EDF324" w:rsidR="00ED3106" w:rsidRPr="00ED3106" w:rsidRDefault="00ED3106" w:rsidP="00763B69">
      <w:pPr>
        <w:pStyle w:val="normal0"/>
        <w:numPr>
          <w:ilvl w:val="0"/>
          <w:numId w:val="18"/>
        </w:numPr>
        <w:spacing w:line="276" w:lineRule="auto"/>
        <w:contextualSpacing/>
        <w:jc w:val="both"/>
        <w:rPr>
          <w:rFonts w:ascii="Calibri" w:hAnsi="Calibri"/>
          <w:b/>
          <w:lang w:val="en-GB"/>
        </w:rPr>
      </w:pPr>
      <w:r w:rsidRPr="00ED3106">
        <w:rPr>
          <w:rFonts w:ascii="Calibri" w:hAnsi="Calibri"/>
          <w:b/>
          <w:lang w:val="en-GB"/>
        </w:rPr>
        <w:t xml:space="preserve">Demographic information on displaced groups: </w:t>
      </w:r>
      <w:r w:rsidRPr="00ED3106">
        <w:rPr>
          <w:rFonts w:ascii="Calibri" w:hAnsi="Calibri"/>
          <w:lang w:val="en-GB"/>
        </w:rPr>
        <w:t>any available baseline population figures and disaggregation, for instance composition of displaced groups by sex, age, and other diversity characteristics such as ethnicity.</w:t>
      </w:r>
    </w:p>
    <w:p w14:paraId="60748C5F" w14:textId="77777777" w:rsidR="00763B69" w:rsidRPr="00286FB9" w:rsidRDefault="00763B69" w:rsidP="00763B69">
      <w:pPr>
        <w:pStyle w:val="normal0"/>
        <w:numPr>
          <w:ilvl w:val="0"/>
          <w:numId w:val="18"/>
        </w:numPr>
        <w:spacing w:line="276" w:lineRule="auto"/>
        <w:contextualSpacing/>
        <w:jc w:val="both"/>
        <w:rPr>
          <w:lang w:val="en-GB"/>
        </w:rPr>
      </w:pPr>
      <w:r w:rsidRPr="00286FB9">
        <w:rPr>
          <w:rFonts w:ascii="Calibri" w:eastAsia="Calibri" w:hAnsi="Calibri" w:cs="Calibri"/>
          <w:b/>
          <w:lang w:val="en-GB"/>
        </w:rPr>
        <w:t xml:space="preserve">Preferences for a durable solution: </w:t>
      </w:r>
      <w:r w:rsidRPr="00286FB9">
        <w:rPr>
          <w:rFonts w:ascii="Calibri" w:eastAsia="Calibri" w:hAnsi="Calibri" w:cs="Calibri"/>
          <w:lang w:val="en-GB"/>
        </w:rPr>
        <w:t>whether population groups hope to move to a different place (internationally or elsewhere in the country), whether they seek to settle in their current location, or whether they prefer to return home to their place of origin and what information they might need in order to weigh these options for the future;</w:t>
      </w:r>
    </w:p>
    <w:p w14:paraId="7239F293" w14:textId="77777777" w:rsidR="00763B69" w:rsidRPr="00286FB9" w:rsidRDefault="00763B69" w:rsidP="00763B69">
      <w:pPr>
        <w:pStyle w:val="normal0"/>
        <w:numPr>
          <w:ilvl w:val="0"/>
          <w:numId w:val="18"/>
        </w:numPr>
        <w:spacing w:line="276" w:lineRule="auto"/>
        <w:contextualSpacing/>
        <w:jc w:val="both"/>
        <w:rPr>
          <w:lang w:val="en-GB"/>
        </w:rPr>
      </w:pPr>
      <w:r w:rsidRPr="00286FB9">
        <w:rPr>
          <w:rFonts w:ascii="Calibri" w:eastAsia="Calibri" w:hAnsi="Calibri" w:cs="Calibri"/>
          <w:b/>
          <w:lang w:val="en-GB"/>
        </w:rPr>
        <w:t>Safety and security:</w:t>
      </w:r>
      <w:r w:rsidRPr="00286FB9">
        <w:rPr>
          <w:rFonts w:ascii="Calibri" w:eastAsia="Calibri" w:hAnsi="Calibri" w:cs="Calibri"/>
          <w:lang w:val="en-GB"/>
        </w:rPr>
        <w:t xml:space="preserve"> security conditions, perceptions of safety and security, freedom of movement;</w:t>
      </w:r>
    </w:p>
    <w:p w14:paraId="341BD7FB" w14:textId="77777777" w:rsidR="00763B69" w:rsidRPr="00286FB9" w:rsidRDefault="00763B69" w:rsidP="00763B69">
      <w:pPr>
        <w:pStyle w:val="normal0"/>
        <w:numPr>
          <w:ilvl w:val="0"/>
          <w:numId w:val="18"/>
        </w:numPr>
        <w:spacing w:line="276" w:lineRule="auto"/>
        <w:contextualSpacing/>
        <w:jc w:val="both"/>
        <w:rPr>
          <w:lang w:val="en-GB"/>
        </w:rPr>
      </w:pPr>
      <w:r w:rsidRPr="00286FB9">
        <w:rPr>
          <w:rFonts w:ascii="Calibri" w:eastAsia="Calibri" w:hAnsi="Calibri" w:cs="Calibri"/>
          <w:b/>
          <w:lang w:val="en-GB"/>
        </w:rPr>
        <w:lastRenderedPageBreak/>
        <w:t>Adequate standard of living:</w:t>
      </w:r>
      <w:r w:rsidRPr="00286FB9">
        <w:rPr>
          <w:rFonts w:ascii="Calibri" w:eastAsia="Calibri" w:hAnsi="Calibri" w:cs="Calibri"/>
          <w:lang w:val="en-GB"/>
        </w:rPr>
        <w:t xml:space="preserve"> Access to food and water, food security, access to shelter and housing, access to health care, access to sanitation, access to education, etc.;</w:t>
      </w:r>
    </w:p>
    <w:p w14:paraId="2B398549" w14:textId="77777777" w:rsidR="00763B69" w:rsidRPr="00286FB9" w:rsidRDefault="00763B69" w:rsidP="00763B69">
      <w:pPr>
        <w:pStyle w:val="normal0"/>
        <w:numPr>
          <w:ilvl w:val="0"/>
          <w:numId w:val="18"/>
        </w:numPr>
        <w:spacing w:line="276" w:lineRule="auto"/>
        <w:contextualSpacing/>
        <w:jc w:val="both"/>
        <w:rPr>
          <w:lang w:val="en-GB"/>
        </w:rPr>
      </w:pPr>
      <w:r w:rsidRPr="00286FB9">
        <w:rPr>
          <w:rFonts w:ascii="Calibri" w:eastAsia="Calibri" w:hAnsi="Calibri" w:cs="Calibri"/>
          <w:b/>
          <w:lang w:val="en-GB"/>
        </w:rPr>
        <w:t>Access to livelihoods:</w:t>
      </w:r>
      <w:r w:rsidRPr="00286FB9">
        <w:rPr>
          <w:rFonts w:ascii="Calibri" w:eastAsia="Calibri" w:hAnsi="Calibri" w:cs="Calibri"/>
          <w:lang w:val="en-GB"/>
        </w:rPr>
        <w:t xml:space="preserve"> employment or self-employment, livelihood security, access to markets, access to durable assets, etc.;</w:t>
      </w:r>
    </w:p>
    <w:p w14:paraId="58BB17D6" w14:textId="77777777" w:rsidR="00763B69" w:rsidRPr="00286FB9" w:rsidRDefault="00763B69" w:rsidP="00763B69">
      <w:pPr>
        <w:pStyle w:val="normal0"/>
        <w:numPr>
          <w:ilvl w:val="0"/>
          <w:numId w:val="18"/>
        </w:numPr>
        <w:spacing w:line="276" w:lineRule="auto"/>
        <w:contextualSpacing/>
        <w:jc w:val="both"/>
        <w:rPr>
          <w:lang w:val="en-GB"/>
        </w:rPr>
      </w:pPr>
      <w:r w:rsidRPr="00286FB9">
        <w:rPr>
          <w:rFonts w:ascii="Calibri" w:eastAsia="Calibri" w:hAnsi="Calibri" w:cs="Calibri"/>
          <w:b/>
          <w:lang w:val="en-GB"/>
        </w:rPr>
        <w:t>Restoration of housing, land and property (HLP):</w:t>
      </w:r>
      <w:r w:rsidRPr="00286FB9">
        <w:rPr>
          <w:rFonts w:ascii="Calibri" w:eastAsia="Calibri" w:hAnsi="Calibri" w:cs="Calibri"/>
          <w:lang w:val="en-GB"/>
        </w:rPr>
        <w:t xml:space="preserve"> HLP rights prior to displacement, restitution or compensation mechanisms in place, etc.;</w:t>
      </w:r>
    </w:p>
    <w:p w14:paraId="1C8E502D" w14:textId="77777777" w:rsidR="00763B69" w:rsidRPr="00286FB9" w:rsidRDefault="00763B69" w:rsidP="00763B69">
      <w:pPr>
        <w:pStyle w:val="normal0"/>
        <w:numPr>
          <w:ilvl w:val="0"/>
          <w:numId w:val="18"/>
        </w:numPr>
        <w:spacing w:line="276" w:lineRule="auto"/>
        <w:contextualSpacing/>
        <w:jc w:val="both"/>
        <w:rPr>
          <w:lang w:val="en-GB"/>
        </w:rPr>
      </w:pPr>
      <w:r w:rsidRPr="00286FB9">
        <w:rPr>
          <w:rFonts w:ascii="Calibri" w:eastAsia="Calibri" w:hAnsi="Calibri" w:cs="Calibri"/>
          <w:b/>
          <w:lang w:val="en-GB"/>
        </w:rPr>
        <w:t>Access to documentation:</w:t>
      </w:r>
      <w:r w:rsidRPr="00286FB9">
        <w:rPr>
          <w:rFonts w:ascii="Calibri" w:eastAsia="Calibri" w:hAnsi="Calibri" w:cs="Calibri"/>
          <w:lang w:val="en-GB"/>
        </w:rPr>
        <w:t xml:space="preserve"> documentation losses, mechanisms to recover documents, etc.;</w:t>
      </w:r>
    </w:p>
    <w:p w14:paraId="1AA68340" w14:textId="77777777" w:rsidR="00763B69" w:rsidRPr="00286FB9" w:rsidRDefault="00763B69" w:rsidP="00763B69">
      <w:pPr>
        <w:pStyle w:val="normal0"/>
        <w:numPr>
          <w:ilvl w:val="0"/>
          <w:numId w:val="18"/>
        </w:numPr>
        <w:spacing w:line="276" w:lineRule="auto"/>
        <w:contextualSpacing/>
        <w:jc w:val="both"/>
        <w:rPr>
          <w:lang w:val="en-GB"/>
        </w:rPr>
      </w:pPr>
      <w:r w:rsidRPr="00286FB9">
        <w:rPr>
          <w:rFonts w:ascii="Calibri" w:eastAsia="Calibri" w:hAnsi="Calibri" w:cs="Calibri"/>
          <w:b/>
          <w:lang w:val="en-GB"/>
        </w:rPr>
        <w:t>Other criteria to overcome displacement-specific vulnerabilities:</w:t>
      </w:r>
      <w:r w:rsidRPr="00286FB9">
        <w:rPr>
          <w:rFonts w:ascii="Calibri" w:eastAsia="Calibri" w:hAnsi="Calibri" w:cs="Calibri"/>
          <w:lang w:val="en-GB"/>
        </w:rPr>
        <w:t xml:space="preserve"> ability to reunite with family members (also called </w:t>
      </w:r>
      <w:r w:rsidRPr="00286FB9">
        <w:rPr>
          <w:rFonts w:ascii="Calibri" w:eastAsia="Calibri" w:hAnsi="Calibri" w:cs="Calibri"/>
          <w:i/>
          <w:lang w:val="en-GB"/>
        </w:rPr>
        <w:t>family reunification</w:t>
      </w:r>
      <w:r w:rsidRPr="00286FB9">
        <w:rPr>
          <w:rFonts w:ascii="Calibri" w:eastAsia="Calibri" w:hAnsi="Calibri" w:cs="Calibri"/>
          <w:lang w:val="en-GB"/>
        </w:rPr>
        <w:t>), participation in public affairs</w:t>
      </w:r>
      <w:r w:rsidRPr="00286FB9">
        <w:rPr>
          <w:lang w:val="en-GB"/>
        </w:rPr>
        <w:t>, and a</w:t>
      </w:r>
      <w:r w:rsidRPr="00286FB9">
        <w:rPr>
          <w:rFonts w:ascii="Calibri" w:eastAsia="Calibri" w:hAnsi="Calibri" w:cs="Calibri"/>
          <w:lang w:val="en-GB"/>
        </w:rPr>
        <w:t>ccess to effective remedies and justice;</w:t>
      </w:r>
    </w:p>
    <w:p w14:paraId="0105EADF" w14:textId="77777777" w:rsidR="00763B69" w:rsidRPr="00286FB9" w:rsidRDefault="00763B69" w:rsidP="00763B69">
      <w:pPr>
        <w:pStyle w:val="normal0"/>
        <w:numPr>
          <w:ilvl w:val="0"/>
          <w:numId w:val="18"/>
        </w:numPr>
        <w:spacing w:line="276" w:lineRule="auto"/>
        <w:contextualSpacing/>
        <w:jc w:val="both"/>
        <w:rPr>
          <w:lang w:val="en-GB"/>
        </w:rPr>
      </w:pPr>
      <w:r w:rsidRPr="00286FB9">
        <w:rPr>
          <w:rFonts w:ascii="Calibri" w:eastAsia="Calibri" w:hAnsi="Calibri" w:cs="Calibri"/>
          <w:b/>
          <w:lang w:val="en-GB"/>
        </w:rPr>
        <w:t>Other evidence of human rights violations</w:t>
      </w:r>
      <w:r w:rsidRPr="00286FB9">
        <w:rPr>
          <w:rFonts w:ascii="Calibri" w:eastAsia="Calibri" w:hAnsi="Calibri" w:cs="Calibri"/>
          <w:lang w:val="en-GB"/>
        </w:rPr>
        <w:t xml:space="preserve"> (also called </w:t>
      </w:r>
      <w:r w:rsidRPr="00286FB9">
        <w:rPr>
          <w:rFonts w:ascii="Calibri" w:eastAsia="Calibri" w:hAnsi="Calibri" w:cs="Calibri"/>
          <w:i/>
          <w:lang w:val="en-GB"/>
        </w:rPr>
        <w:t>protection issues</w:t>
      </w:r>
      <w:r w:rsidRPr="00286FB9">
        <w:rPr>
          <w:rFonts w:ascii="Calibri" w:eastAsia="Calibri" w:hAnsi="Calibri" w:cs="Calibri"/>
          <w:lang w:val="en-GB"/>
        </w:rPr>
        <w:t>): including legal issues such as forced eviction, gender-based violence, child protection, etc.;</w:t>
      </w:r>
    </w:p>
    <w:p w14:paraId="5B101E77" w14:textId="77777777" w:rsidR="00763B69" w:rsidRPr="00286FB9" w:rsidRDefault="00763B69" w:rsidP="00763B69">
      <w:pPr>
        <w:pStyle w:val="normal0"/>
        <w:numPr>
          <w:ilvl w:val="0"/>
          <w:numId w:val="18"/>
        </w:numPr>
        <w:spacing w:line="276" w:lineRule="auto"/>
        <w:contextualSpacing/>
        <w:jc w:val="both"/>
        <w:rPr>
          <w:lang w:val="en-GB"/>
        </w:rPr>
      </w:pPr>
      <w:r w:rsidRPr="00286FB9">
        <w:rPr>
          <w:rFonts w:ascii="Calibri" w:eastAsia="Calibri" w:hAnsi="Calibri" w:cs="Calibri"/>
          <w:b/>
          <w:lang w:val="en-GB"/>
        </w:rPr>
        <w:t>Relationships with local communities:</w:t>
      </w:r>
      <w:r w:rsidRPr="00286FB9">
        <w:rPr>
          <w:rFonts w:ascii="Calibri" w:eastAsia="Calibri" w:hAnsi="Calibri" w:cs="Calibri"/>
          <w:lang w:val="en-GB"/>
        </w:rPr>
        <w:t xml:space="preserve"> experienced discrimination, existing support networks; </w:t>
      </w:r>
      <w:r w:rsidRPr="00286FB9">
        <w:rPr>
          <w:lang w:val="en-GB"/>
        </w:rPr>
        <w:t>and</w:t>
      </w:r>
    </w:p>
    <w:p w14:paraId="146D9094" w14:textId="77777777" w:rsidR="00763B69" w:rsidRPr="00286FB9" w:rsidRDefault="00763B69" w:rsidP="00763B69">
      <w:pPr>
        <w:pStyle w:val="normal0"/>
        <w:numPr>
          <w:ilvl w:val="0"/>
          <w:numId w:val="18"/>
        </w:numPr>
        <w:spacing w:line="276" w:lineRule="auto"/>
        <w:contextualSpacing/>
        <w:jc w:val="both"/>
        <w:rPr>
          <w:lang w:val="en-GB"/>
        </w:rPr>
      </w:pPr>
      <w:r w:rsidRPr="00286FB9">
        <w:rPr>
          <w:rFonts w:ascii="Calibri" w:eastAsia="Calibri" w:hAnsi="Calibri" w:cs="Calibri"/>
          <w:lang w:val="en-GB"/>
        </w:rPr>
        <w:t>Any other topics identified as relevant for the context and the profiling exercise.</w:t>
      </w:r>
    </w:p>
    <w:p w14:paraId="4A50386F" w14:textId="77777777" w:rsidR="00763B69" w:rsidRPr="00286FB9" w:rsidRDefault="00763B69" w:rsidP="00763B69">
      <w:pPr>
        <w:pStyle w:val="normal0"/>
        <w:spacing w:line="276" w:lineRule="auto"/>
        <w:contextualSpacing/>
        <w:jc w:val="both"/>
        <w:rPr>
          <w:rFonts w:ascii="Calibri" w:eastAsia="Calibri" w:hAnsi="Calibri" w:cs="Calibri"/>
          <w:lang w:val="en-GB"/>
        </w:rPr>
      </w:pPr>
    </w:p>
    <w:p w14:paraId="5F017B64" w14:textId="277A6A4D" w:rsidR="00A565B4" w:rsidRPr="000A1C98" w:rsidRDefault="00763B69" w:rsidP="000A1C98">
      <w:pPr>
        <w:pStyle w:val="normal0"/>
        <w:spacing w:line="276" w:lineRule="auto"/>
        <w:contextualSpacing/>
        <w:jc w:val="both"/>
        <w:rPr>
          <w:rFonts w:ascii="Calibri" w:eastAsia="Calibri" w:hAnsi="Calibri" w:cs="Calibri"/>
          <w:lang w:val="en-GB"/>
        </w:rPr>
      </w:pPr>
      <w:r w:rsidRPr="00286FB9">
        <w:rPr>
          <w:rFonts w:ascii="Calibri" w:eastAsia="Calibri" w:hAnsi="Calibri" w:cs="Calibri"/>
          <w:lang w:val="en-GB"/>
        </w:rPr>
        <w:t xml:space="preserve">Summarising the available information helps to determine which topics have been over or under covered in the context. This is sometimes referred to as an </w:t>
      </w:r>
      <w:r w:rsidRPr="00286FB9">
        <w:rPr>
          <w:rFonts w:ascii="Calibri" w:eastAsia="Calibri" w:hAnsi="Calibri" w:cs="Calibri"/>
          <w:i/>
          <w:lang w:val="en-GB"/>
        </w:rPr>
        <w:t>information</w:t>
      </w:r>
      <w:r w:rsidRPr="00286FB9">
        <w:rPr>
          <w:rFonts w:ascii="Calibri" w:eastAsia="Calibri" w:hAnsi="Calibri" w:cs="Calibri"/>
          <w:lang w:val="en-GB"/>
        </w:rPr>
        <w:t xml:space="preserve"> </w:t>
      </w:r>
      <w:r w:rsidRPr="00286FB9">
        <w:rPr>
          <w:rFonts w:ascii="Calibri" w:eastAsia="Calibri" w:hAnsi="Calibri" w:cs="Calibri"/>
          <w:i/>
          <w:lang w:val="en-GB"/>
        </w:rPr>
        <w:t>gap analysis</w:t>
      </w:r>
      <w:r w:rsidRPr="00286FB9">
        <w:rPr>
          <w:rFonts w:ascii="Calibri" w:eastAsia="Calibri" w:hAnsi="Calibri" w:cs="Calibri"/>
          <w:lang w:val="en-GB"/>
        </w:rPr>
        <w:t xml:space="preserve">. But finding information gaps is not the only task of a Secondary Data Review. It must also evaluate the quality of the information to make conclusions on the implications for the profiling exercise. </w:t>
      </w:r>
    </w:p>
    <w:p w14:paraId="7A0920E4" w14:textId="77777777" w:rsidR="004F46A1" w:rsidRPr="00286FB9" w:rsidRDefault="004F46A1" w:rsidP="00763B69">
      <w:pPr>
        <w:pStyle w:val="normal0"/>
        <w:spacing w:line="276" w:lineRule="auto"/>
        <w:rPr>
          <w:rFonts w:ascii="Calibri" w:eastAsia="Calibri" w:hAnsi="Calibri"/>
          <w:color w:val="auto"/>
          <w:lang w:val="en-GB"/>
        </w:rPr>
      </w:pPr>
    </w:p>
    <w:p w14:paraId="1D935180" w14:textId="77777777" w:rsidR="004F46A1" w:rsidRPr="00286FB9" w:rsidRDefault="004F46A1" w:rsidP="004F46A1">
      <w:pPr>
        <w:pStyle w:val="normal0"/>
        <w:tabs>
          <w:tab w:val="left" w:pos="180"/>
        </w:tabs>
        <w:spacing w:line="276" w:lineRule="auto"/>
        <w:jc w:val="both"/>
        <w:rPr>
          <w:rFonts w:ascii="Calibri" w:eastAsia="Calibri" w:hAnsi="Calibri" w:cs="Calibri"/>
          <w:lang w:val="en-GB"/>
        </w:rPr>
      </w:pPr>
      <w:r w:rsidRPr="00286FB9">
        <w:rPr>
          <w:rFonts w:ascii="Calibri" w:eastAsia="Calibri" w:hAnsi="Calibri" w:cs="Calibri"/>
          <w:lang w:val="en-GB"/>
        </w:rPr>
        <w:t>Assessing the quality of existing information will allow an evaluation of its relevance, based on the following criteria:</w:t>
      </w:r>
    </w:p>
    <w:p w14:paraId="37AA4EFA" w14:textId="77777777" w:rsidR="004F46A1" w:rsidRPr="00286FB9" w:rsidRDefault="004F46A1" w:rsidP="004F46A1">
      <w:pPr>
        <w:pStyle w:val="normal0"/>
        <w:tabs>
          <w:tab w:val="left" w:pos="180"/>
        </w:tabs>
        <w:spacing w:line="276" w:lineRule="auto"/>
        <w:jc w:val="both"/>
        <w:rPr>
          <w:rFonts w:ascii="Calibri" w:eastAsia="Calibri" w:hAnsi="Calibri" w:cs="Calibri"/>
          <w:lang w:val="en-GB"/>
        </w:rPr>
      </w:pPr>
    </w:p>
    <w:p w14:paraId="1BA49E7F" w14:textId="77777777" w:rsidR="004F46A1" w:rsidRPr="00286FB9" w:rsidRDefault="004F46A1" w:rsidP="004F46A1">
      <w:pPr>
        <w:pStyle w:val="normal0"/>
        <w:numPr>
          <w:ilvl w:val="0"/>
          <w:numId w:val="20"/>
        </w:numPr>
        <w:spacing w:line="276" w:lineRule="auto"/>
        <w:contextualSpacing/>
        <w:jc w:val="both"/>
        <w:rPr>
          <w:lang w:val="en-GB"/>
        </w:rPr>
      </w:pPr>
      <w:r w:rsidRPr="00286FB9">
        <w:rPr>
          <w:rFonts w:ascii="Calibri" w:eastAsia="Calibri" w:hAnsi="Calibri" w:cs="Calibri"/>
          <w:i/>
          <w:lang w:val="en-GB"/>
        </w:rPr>
        <w:t>Methodological limitations:</w:t>
      </w:r>
      <w:r w:rsidRPr="00286FB9">
        <w:rPr>
          <w:rFonts w:ascii="Calibri" w:eastAsia="Calibri" w:hAnsi="Calibri" w:cs="Calibri"/>
          <w:lang w:val="en-GB"/>
        </w:rPr>
        <w:t xml:space="preserve"> strengths and weaknesses of data collection and analysis methods, for example incomplete geographic coverage, being out-dated, or showing methodological flaws such as using inappropriate methods for the type of data sought. </w:t>
      </w:r>
    </w:p>
    <w:p w14:paraId="1561212A" w14:textId="77777777" w:rsidR="004F46A1" w:rsidRPr="00286FB9" w:rsidRDefault="004F46A1" w:rsidP="004F46A1">
      <w:pPr>
        <w:pStyle w:val="normal0"/>
        <w:numPr>
          <w:ilvl w:val="0"/>
          <w:numId w:val="20"/>
        </w:numPr>
        <w:spacing w:line="276" w:lineRule="auto"/>
        <w:contextualSpacing/>
        <w:jc w:val="both"/>
        <w:rPr>
          <w:lang w:val="en-GB"/>
        </w:rPr>
      </w:pPr>
      <w:r w:rsidRPr="00286FB9">
        <w:rPr>
          <w:rFonts w:ascii="Calibri" w:eastAsia="Calibri" w:hAnsi="Calibri" w:cs="Calibri"/>
          <w:i/>
          <w:lang w:val="en-GB"/>
        </w:rPr>
        <w:t>Possible bias:</w:t>
      </w:r>
      <w:r w:rsidRPr="00286FB9">
        <w:rPr>
          <w:rFonts w:ascii="Calibri" w:eastAsia="Calibri" w:hAnsi="Calibri" w:cs="Calibri"/>
          <w:lang w:val="en-GB"/>
        </w:rPr>
        <w:t xml:space="preserve"> introduced by data collectors and/or respondents due to the design of the methodology and data collection tools.</w:t>
      </w:r>
    </w:p>
    <w:p w14:paraId="4A42167C" w14:textId="77777777" w:rsidR="004F46A1" w:rsidRPr="00286FB9" w:rsidRDefault="004F46A1" w:rsidP="004F46A1">
      <w:pPr>
        <w:pStyle w:val="normal0"/>
        <w:numPr>
          <w:ilvl w:val="0"/>
          <w:numId w:val="20"/>
        </w:numPr>
        <w:spacing w:line="276" w:lineRule="auto"/>
        <w:jc w:val="both"/>
        <w:rPr>
          <w:lang w:val="en-GB"/>
        </w:rPr>
      </w:pPr>
      <w:r w:rsidRPr="00286FB9">
        <w:rPr>
          <w:rFonts w:ascii="Calibri" w:eastAsia="Calibri" w:hAnsi="Calibri" w:cs="Calibri"/>
          <w:i/>
          <w:lang w:val="en-GB"/>
        </w:rPr>
        <w:lastRenderedPageBreak/>
        <w:t>Time relevance</w:t>
      </w:r>
      <w:r w:rsidRPr="00286FB9">
        <w:rPr>
          <w:rFonts w:ascii="Calibri" w:eastAsia="Calibri" w:hAnsi="Calibri" w:cs="Calibri"/>
          <w:lang w:val="en-GB"/>
        </w:rPr>
        <w:t>: if too much has changed in the context since the data was collected or published, such as security conditions, population size and composition, etc.</w:t>
      </w:r>
    </w:p>
    <w:p w14:paraId="64655ECC" w14:textId="77777777" w:rsidR="004F46A1" w:rsidRPr="00286FB9" w:rsidRDefault="004F46A1" w:rsidP="004F46A1">
      <w:pPr>
        <w:pStyle w:val="normal0"/>
        <w:numPr>
          <w:ilvl w:val="0"/>
          <w:numId w:val="20"/>
        </w:numPr>
        <w:spacing w:line="276" w:lineRule="auto"/>
        <w:contextualSpacing/>
        <w:jc w:val="both"/>
        <w:rPr>
          <w:lang w:val="en-GB"/>
        </w:rPr>
      </w:pPr>
      <w:r w:rsidRPr="00286FB9">
        <w:rPr>
          <w:rFonts w:ascii="Calibri" w:eastAsia="Calibri" w:hAnsi="Calibri" w:cs="Calibri"/>
          <w:i/>
          <w:lang w:val="en-GB"/>
        </w:rPr>
        <w:t>Geographic coverage</w:t>
      </w:r>
      <w:r w:rsidRPr="00286FB9">
        <w:rPr>
          <w:rFonts w:ascii="Calibri" w:eastAsia="Calibri" w:hAnsi="Calibri" w:cs="Calibri"/>
          <w:lang w:val="en-GB"/>
        </w:rPr>
        <w:t>: inclusion and exclusion of specific areas.</w:t>
      </w:r>
    </w:p>
    <w:p w14:paraId="1FF2AA74" w14:textId="77777777" w:rsidR="004F46A1" w:rsidRPr="00286FB9" w:rsidRDefault="004F46A1" w:rsidP="004F46A1">
      <w:pPr>
        <w:pStyle w:val="normal0"/>
        <w:numPr>
          <w:ilvl w:val="0"/>
          <w:numId w:val="20"/>
        </w:numPr>
        <w:spacing w:line="276" w:lineRule="auto"/>
        <w:contextualSpacing/>
        <w:jc w:val="both"/>
        <w:rPr>
          <w:lang w:val="en-GB"/>
        </w:rPr>
      </w:pPr>
      <w:r w:rsidRPr="00286FB9">
        <w:rPr>
          <w:rFonts w:ascii="Calibri" w:eastAsia="Calibri" w:hAnsi="Calibri" w:cs="Calibri"/>
          <w:i/>
          <w:lang w:val="en-GB"/>
        </w:rPr>
        <w:t>Population coverage</w:t>
      </w:r>
      <w:r w:rsidRPr="00286FB9">
        <w:rPr>
          <w:rFonts w:ascii="Calibri" w:eastAsia="Calibri" w:hAnsi="Calibri" w:cs="Calibri"/>
          <w:lang w:val="en-GB"/>
        </w:rPr>
        <w:t xml:space="preserve">: inclusion and exclusion of specific population groups, for example camp populations, urban populations, ethnic or minority groups, women, elderly, etc. </w:t>
      </w:r>
    </w:p>
    <w:p w14:paraId="3B81DEA9" w14:textId="77777777" w:rsidR="004F46A1" w:rsidRPr="00286FB9" w:rsidRDefault="004F46A1" w:rsidP="004F46A1">
      <w:pPr>
        <w:pStyle w:val="normal0"/>
        <w:spacing w:line="276" w:lineRule="auto"/>
        <w:jc w:val="both"/>
        <w:rPr>
          <w:rFonts w:ascii="Calibri" w:eastAsia="Calibri" w:hAnsi="Calibri" w:cs="Calibri"/>
          <w:lang w:val="en-GB"/>
        </w:rPr>
      </w:pPr>
    </w:p>
    <w:p w14:paraId="731E4511" w14:textId="2895826D" w:rsidR="004F46A1" w:rsidRPr="00286FB9" w:rsidRDefault="004F46A1" w:rsidP="004F46A1">
      <w:pPr>
        <w:pStyle w:val="normal0"/>
        <w:spacing w:line="276" w:lineRule="auto"/>
        <w:jc w:val="both"/>
        <w:rPr>
          <w:rFonts w:ascii="Calibri" w:eastAsia="Calibri" w:hAnsi="Calibri" w:cs="Calibri"/>
          <w:b/>
          <w:lang w:val="en-GB"/>
        </w:rPr>
      </w:pPr>
      <w:r w:rsidRPr="00286FB9">
        <w:rPr>
          <w:rFonts w:ascii="Calibri" w:eastAsia="Calibri" w:hAnsi="Calibri" w:cs="Calibri"/>
          <w:lang w:val="en-GB"/>
        </w:rPr>
        <w:t xml:space="preserve">Instead of presenting facts based on one chosen information source, the Secondary Data Review should openly discuss the different views and evaluate the strengths and weaknesses of each methodology. </w:t>
      </w:r>
      <w:r w:rsidRPr="00286FB9">
        <w:rPr>
          <w:rFonts w:ascii="Calibri" w:eastAsia="Calibri" w:hAnsi="Calibri" w:cs="Calibri"/>
          <w:b/>
          <w:lang w:val="en-GB"/>
        </w:rPr>
        <w:t>If an information source does not have a documented methodology, even after following-up with the source directly, then this is highly problematic. In this case it is impossible to evaluate the quality of the data, suggesting that the data should not be reused in the analysis for a profiling exercise.</w:t>
      </w:r>
    </w:p>
    <w:p w14:paraId="743BAF9F" w14:textId="1121B5B4" w:rsidR="004F46A1" w:rsidRPr="00286FB9" w:rsidRDefault="00EC4BD3" w:rsidP="000D0B3B">
      <w:pPr>
        <w:pStyle w:val="Heading1"/>
        <w:numPr>
          <w:ilvl w:val="0"/>
          <w:numId w:val="8"/>
        </w:numPr>
        <w:spacing w:before="360" w:line="276" w:lineRule="auto"/>
        <w:rPr>
          <w:rFonts w:ascii="Calibri" w:eastAsia="Calibri" w:hAnsi="Calibri" w:cs="Calibri"/>
          <w:color w:val="5B81BD"/>
          <w:sz w:val="24"/>
          <w:szCs w:val="24"/>
          <w:lang w:val="en-GB"/>
        </w:rPr>
      </w:pPr>
      <w:bookmarkStart w:id="5" w:name="_Toc374117625"/>
      <w:r w:rsidRPr="00286FB9">
        <w:rPr>
          <w:rFonts w:ascii="Calibri" w:eastAsia="Calibri" w:hAnsi="Calibri" w:cs="Calibri"/>
          <w:color w:val="5B81BD"/>
          <w:sz w:val="24"/>
          <w:szCs w:val="24"/>
          <w:lang w:val="en-GB"/>
        </w:rPr>
        <w:t>CONCLUSIONS: IMPLICATIONS FOR THE PROFILING EXERCISE</w:t>
      </w:r>
      <w:bookmarkEnd w:id="5"/>
    </w:p>
    <w:p w14:paraId="140AEFB1" w14:textId="77777777" w:rsidR="004F46A1" w:rsidRPr="00286FB9" w:rsidRDefault="004F46A1" w:rsidP="004F46A1">
      <w:pPr>
        <w:pStyle w:val="normal0"/>
        <w:rPr>
          <w:rFonts w:eastAsia="Calibri"/>
          <w:lang w:val="en-GB"/>
        </w:rPr>
      </w:pPr>
    </w:p>
    <w:p w14:paraId="1B76E6F3" w14:textId="77777777" w:rsidR="004F46A1" w:rsidRPr="00286FB9" w:rsidRDefault="004F46A1" w:rsidP="004F46A1">
      <w:pPr>
        <w:pStyle w:val="normal0"/>
        <w:spacing w:line="276" w:lineRule="auto"/>
        <w:jc w:val="both"/>
        <w:rPr>
          <w:rFonts w:ascii="Calibri" w:eastAsia="Calibri" w:hAnsi="Calibri" w:cs="Calibri"/>
          <w:lang w:val="en-GB"/>
        </w:rPr>
      </w:pPr>
      <w:r w:rsidRPr="00286FB9">
        <w:rPr>
          <w:rFonts w:ascii="Calibri" w:eastAsia="Calibri" w:hAnsi="Calibri" w:cs="Calibri"/>
          <w:lang w:val="en-GB"/>
        </w:rPr>
        <w:t>The Secondary Data Review should consider the main implications of the quality of available information and potential gaps identified for the profiling exercise. The could include the following aspects:</w:t>
      </w:r>
    </w:p>
    <w:p w14:paraId="2AADCD81" w14:textId="77777777" w:rsidR="004F46A1" w:rsidRPr="00286FB9" w:rsidRDefault="004F46A1" w:rsidP="004F46A1">
      <w:pPr>
        <w:pStyle w:val="normal0"/>
        <w:spacing w:line="276" w:lineRule="auto"/>
        <w:jc w:val="both"/>
        <w:rPr>
          <w:rFonts w:ascii="Calibri" w:eastAsia="Calibri" w:hAnsi="Calibri" w:cs="Calibri"/>
          <w:lang w:val="en-GB"/>
        </w:rPr>
      </w:pPr>
    </w:p>
    <w:p w14:paraId="3B86CB13" w14:textId="77777777" w:rsidR="004F46A1" w:rsidRPr="00286FB9" w:rsidRDefault="004F46A1" w:rsidP="004F46A1">
      <w:pPr>
        <w:pStyle w:val="normal0"/>
        <w:numPr>
          <w:ilvl w:val="0"/>
          <w:numId w:val="22"/>
        </w:numPr>
        <w:spacing w:line="276" w:lineRule="auto"/>
        <w:contextualSpacing/>
        <w:jc w:val="both"/>
        <w:rPr>
          <w:lang w:val="en-GB"/>
        </w:rPr>
      </w:pPr>
      <w:r w:rsidRPr="00286FB9">
        <w:rPr>
          <w:rFonts w:ascii="Calibri" w:eastAsia="Calibri" w:hAnsi="Calibri" w:cs="Calibri"/>
          <w:lang w:val="en-GB"/>
        </w:rPr>
        <w:t xml:space="preserve">Which geographical areas are insufficiently represented in the available information? Why? </w:t>
      </w:r>
    </w:p>
    <w:p w14:paraId="3D2966BA" w14:textId="77777777" w:rsidR="004F46A1" w:rsidRPr="00286FB9" w:rsidRDefault="004F46A1" w:rsidP="004F46A1">
      <w:pPr>
        <w:pStyle w:val="normal0"/>
        <w:numPr>
          <w:ilvl w:val="0"/>
          <w:numId w:val="22"/>
        </w:numPr>
        <w:spacing w:line="276" w:lineRule="auto"/>
        <w:contextualSpacing/>
        <w:jc w:val="both"/>
        <w:rPr>
          <w:lang w:val="en-GB"/>
        </w:rPr>
      </w:pPr>
      <w:r w:rsidRPr="00286FB9">
        <w:rPr>
          <w:rFonts w:ascii="Calibri" w:eastAsia="Calibri" w:hAnsi="Calibri" w:cs="Calibri"/>
          <w:lang w:val="en-GB"/>
        </w:rPr>
        <w:t>Which population groups are insufficiently represented in the available information? Why?</w:t>
      </w:r>
    </w:p>
    <w:p w14:paraId="7856CAB4" w14:textId="77777777" w:rsidR="004F46A1" w:rsidRPr="00286FB9" w:rsidRDefault="004F46A1" w:rsidP="004F46A1">
      <w:pPr>
        <w:pStyle w:val="normal0"/>
        <w:numPr>
          <w:ilvl w:val="0"/>
          <w:numId w:val="22"/>
        </w:numPr>
        <w:spacing w:line="276" w:lineRule="auto"/>
        <w:contextualSpacing/>
        <w:jc w:val="both"/>
        <w:rPr>
          <w:lang w:val="en-GB"/>
        </w:rPr>
      </w:pPr>
      <w:r w:rsidRPr="00286FB9">
        <w:rPr>
          <w:rFonts w:ascii="Calibri" w:eastAsia="Calibri" w:hAnsi="Calibri" w:cs="Calibri"/>
          <w:lang w:val="en-GB"/>
        </w:rPr>
        <w:t>Which topics are insufficiently represented in the available information? Why?</w:t>
      </w:r>
    </w:p>
    <w:p w14:paraId="34AB5321" w14:textId="1170DD55" w:rsidR="004F46A1" w:rsidRPr="00286FB9" w:rsidRDefault="004F46A1" w:rsidP="004F46A1">
      <w:pPr>
        <w:pStyle w:val="normal0"/>
        <w:numPr>
          <w:ilvl w:val="0"/>
          <w:numId w:val="22"/>
        </w:numPr>
        <w:spacing w:line="276" w:lineRule="auto"/>
        <w:contextualSpacing/>
        <w:jc w:val="both"/>
        <w:rPr>
          <w:lang w:val="en-GB"/>
        </w:rPr>
      </w:pPr>
      <w:r w:rsidRPr="00286FB9">
        <w:rPr>
          <w:rFonts w:ascii="Calibri" w:eastAsia="Calibri" w:hAnsi="Calibri" w:cs="Calibri"/>
          <w:lang w:val="en-GB"/>
        </w:rPr>
        <w:t>To what exte</w:t>
      </w:r>
      <w:r w:rsidR="00B07D95" w:rsidRPr="00286FB9">
        <w:rPr>
          <w:rFonts w:ascii="Calibri" w:eastAsia="Calibri" w:hAnsi="Calibri" w:cs="Calibri"/>
          <w:lang w:val="en-GB"/>
        </w:rPr>
        <w:t>nt is available information out</w:t>
      </w:r>
      <w:r w:rsidRPr="00286FB9">
        <w:rPr>
          <w:rFonts w:ascii="Calibri" w:eastAsia="Calibri" w:hAnsi="Calibri" w:cs="Calibri"/>
          <w:lang w:val="en-GB"/>
        </w:rPr>
        <w:t>dated? What are the implications of this in regard to creating a baseline for a profiling exercise?</w:t>
      </w:r>
    </w:p>
    <w:p w14:paraId="2BA0D6A8" w14:textId="77777777" w:rsidR="004F46A1" w:rsidRPr="00286FB9" w:rsidRDefault="004F46A1" w:rsidP="004F46A1">
      <w:pPr>
        <w:pStyle w:val="normal0"/>
        <w:numPr>
          <w:ilvl w:val="0"/>
          <w:numId w:val="22"/>
        </w:numPr>
        <w:spacing w:line="276" w:lineRule="auto"/>
        <w:contextualSpacing/>
        <w:jc w:val="both"/>
        <w:rPr>
          <w:lang w:val="en-GB"/>
        </w:rPr>
      </w:pPr>
      <w:r w:rsidRPr="00286FB9">
        <w:rPr>
          <w:rFonts w:ascii="Calibri" w:eastAsia="Calibri" w:hAnsi="Calibri" w:cs="Calibri"/>
          <w:lang w:val="en-GB"/>
        </w:rPr>
        <w:t>To what extent is the available information agreed-upon or disputed amongst stakeholders? What is the likely impact of any lack of consensus for any future profiling exercise?</w:t>
      </w:r>
    </w:p>
    <w:p w14:paraId="1B802189" w14:textId="2D199CCE" w:rsidR="004F46A1" w:rsidRPr="00970B16" w:rsidRDefault="004F46A1" w:rsidP="00763B69">
      <w:pPr>
        <w:pStyle w:val="normal0"/>
        <w:numPr>
          <w:ilvl w:val="0"/>
          <w:numId w:val="22"/>
        </w:numPr>
        <w:spacing w:line="276" w:lineRule="auto"/>
        <w:contextualSpacing/>
        <w:jc w:val="both"/>
        <w:rPr>
          <w:b/>
          <w:lang w:val="en-GB"/>
        </w:rPr>
      </w:pPr>
      <w:r w:rsidRPr="00286FB9">
        <w:rPr>
          <w:rFonts w:ascii="Calibri" w:eastAsia="Calibri" w:hAnsi="Calibri" w:cs="Calibri"/>
          <w:lang w:val="en-GB"/>
        </w:rPr>
        <w:t>What are the overall lessons learned from previous data collection exercises on displacement (e.g. reaching consensus, fluidity of populations, access, security, etc.)?</w:t>
      </w:r>
    </w:p>
    <w:sectPr w:rsidR="004F46A1" w:rsidRPr="00970B16" w:rsidSect="00BB6900">
      <w:headerReference w:type="default" r:id="rId16"/>
      <w:footerReference w:type="default" r:id="rId17"/>
      <w:pgSz w:w="12240" w:h="15840"/>
      <w:pgMar w:top="1440" w:right="1800" w:bottom="1440" w:left="1800" w:header="1247"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03B5E" w14:textId="77777777" w:rsidR="00234E8C" w:rsidRDefault="00234E8C">
      <w:r>
        <w:separator/>
      </w:r>
    </w:p>
  </w:endnote>
  <w:endnote w:type="continuationSeparator" w:id="0">
    <w:p w14:paraId="7B985073" w14:textId="77777777" w:rsidR="00234E8C" w:rsidRDefault="00234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Avenir">
    <w:altName w:val="Avenir Roman"/>
    <w:charset w:val="00"/>
    <w:family w:val="auto"/>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93018" w14:textId="77777777" w:rsidR="00234E8C" w:rsidRPr="001F7469" w:rsidRDefault="00234E8C" w:rsidP="001F7469">
    <w:pPr>
      <w:pStyle w:val="normal0"/>
      <w:tabs>
        <w:tab w:val="center" w:pos="4320"/>
        <w:tab w:val="right" w:pos="8640"/>
      </w:tabs>
      <w:rPr>
        <w:rFonts w:ascii="Calibri" w:hAnsi="Calibri"/>
        <w:sz w:val="18"/>
        <w:szCs w:val="18"/>
      </w:rPr>
    </w:pPr>
  </w:p>
  <w:p w14:paraId="04D15F81" w14:textId="43F17E5A" w:rsidR="00234E8C" w:rsidRPr="001F7469" w:rsidRDefault="004A43BC" w:rsidP="001F7469">
    <w:pPr>
      <w:pStyle w:val="normal0"/>
      <w:tabs>
        <w:tab w:val="center" w:pos="4320"/>
        <w:tab w:val="right" w:pos="8640"/>
      </w:tabs>
      <w:rPr>
        <w:rFonts w:ascii="Calibri" w:hAnsi="Calibri"/>
        <w:sz w:val="18"/>
        <w:szCs w:val="18"/>
      </w:rPr>
    </w:pPr>
    <w:hyperlink r:id="rId1" w:history="1">
      <w:r w:rsidR="00234E8C" w:rsidRPr="00E67E16">
        <w:rPr>
          <w:rStyle w:val="Hyperlink"/>
          <w:rFonts w:ascii="Calibri" w:hAnsi="Calibri"/>
          <w:sz w:val="18"/>
          <w:szCs w:val="18"/>
        </w:rPr>
        <w:t>www.jet.jips.org/tool/template-secondary-data-review-outline</w:t>
      </w:r>
    </w:hyperlink>
    <w:r w:rsidR="00234E8C" w:rsidRPr="001F7469">
      <w:rPr>
        <w:rStyle w:val="Hyperlink"/>
        <w:rFonts w:ascii="Calibri" w:hAnsi="Calibri"/>
        <w:sz w:val="18"/>
        <w:szCs w:val="18"/>
        <w:u w:val="none"/>
      </w:rPr>
      <w:tab/>
    </w:r>
    <w:r w:rsidR="00234E8C" w:rsidRPr="001F7469">
      <w:rPr>
        <w:rFonts w:ascii="Calibri" w:hAnsi="Calibri"/>
        <w:sz w:val="18"/>
        <w:szCs w:val="18"/>
      </w:rPr>
      <w:tab/>
    </w:r>
    <w:r w:rsidR="00234E8C" w:rsidRPr="001F7469">
      <w:rPr>
        <w:rFonts w:ascii="Calibri" w:hAnsi="Calibri"/>
        <w:sz w:val="18"/>
        <w:szCs w:val="18"/>
      </w:rPr>
      <w:fldChar w:fldCharType="begin"/>
    </w:r>
    <w:r w:rsidR="00234E8C" w:rsidRPr="001F7469">
      <w:rPr>
        <w:rFonts w:ascii="Calibri" w:hAnsi="Calibri"/>
        <w:sz w:val="18"/>
        <w:szCs w:val="18"/>
      </w:rPr>
      <w:instrText>PAGE</w:instrText>
    </w:r>
    <w:r w:rsidR="00234E8C" w:rsidRPr="001F7469">
      <w:rPr>
        <w:rFonts w:ascii="Calibri" w:hAnsi="Calibri"/>
        <w:sz w:val="18"/>
        <w:szCs w:val="18"/>
      </w:rPr>
      <w:fldChar w:fldCharType="separate"/>
    </w:r>
    <w:r>
      <w:rPr>
        <w:rFonts w:ascii="Calibri" w:hAnsi="Calibri"/>
        <w:noProof/>
        <w:sz w:val="18"/>
        <w:szCs w:val="18"/>
      </w:rPr>
      <w:t>2</w:t>
    </w:r>
    <w:r w:rsidR="00234E8C" w:rsidRPr="001F7469">
      <w:rPr>
        <w:rFonts w:ascii="Calibri" w:hAnsi="Calibri"/>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1EDBD4" w14:textId="77777777" w:rsidR="00234E8C" w:rsidRDefault="00234E8C">
      <w:r>
        <w:separator/>
      </w:r>
    </w:p>
  </w:footnote>
  <w:footnote w:type="continuationSeparator" w:id="0">
    <w:p w14:paraId="578BBC07" w14:textId="77777777" w:rsidR="00234E8C" w:rsidRDefault="00234E8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43093" w14:textId="1B5BE78C" w:rsidR="00234E8C" w:rsidRPr="00BB6900" w:rsidRDefault="00234E8C" w:rsidP="00BB6900">
    <w:pPr>
      <w:pStyle w:val="normal0"/>
      <w:pBdr>
        <w:top w:val="none" w:sz="0" w:space="0" w:color="auto"/>
        <w:left w:val="none" w:sz="0" w:space="0" w:color="auto"/>
        <w:bottom w:val="none" w:sz="0" w:space="0" w:color="auto"/>
        <w:right w:val="none" w:sz="0" w:space="0" w:color="auto"/>
        <w:between w:val="none" w:sz="0" w:space="0" w:color="auto"/>
      </w:pBdr>
      <w:tabs>
        <w:tab w:val="right" w:pos="8647"/>
      </w:tabs>
      <w:spacing w:before="120" w:after="240" w:line="276" w:lineRule="auto"/>
      <w:rPr>
        <w:rFonts w:ascii="Calibri" w:hAnsi="Calibri"/>
        <w:b/>
        <w:color w:val="5B81BD"/>
      </w:rPr>
    </w:pPr>
    <w:r w:rsidRPr="006547EB">
      <w:rPr>
        <w:rFonts w:ascii="Calibri" w:eastAsia="Calibri" w:hAnsi="Calibri" w:cs="Calibri"/>
        <w:b/>
        <w:noProof/>
        <w:color w:val="5B81BD"/>
      </w:rPr>
      <w:drawing>
        <wp:anchor distT="0" distB="0" distL="114300" distR="114300" simplePos="0" relativeHeight="251658240" behindDoc="0" locked="0" layoutInCell="1" allowOverlap="1" wp14:anchorId="07F8CCD6" wp14:editId="0EED4288">
          <wp:simplePos x="0" y="0"/>
          <wp:positionH relativeFrom="column">
            <wp:posOffset>-685800</wp:posOffset>
          </wp:positionH>
          <wp:positionV relativeFrom="paragraph">
            <wp:posOffset>-530860</wp:posOffset>
          </wp:positionV>
          <wp:extent cx="1719580" cy="996720"/>
          <wp:effectExtent l="0" t="0" r="0" b="0"/>
          <wp:wrapNone/>
          <wp:docPr id="2" name="Picture 2" descr="JIPS Media and Photos:400 Communications:Logos &amp; templates:Logos:JET:JET logo revision 2017:JET-Logo-refresh2017-vf.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IPS Media and Photos:400 Communications:Logos &amp; templates:Logos:JET:JET logo revision 2017:JET-Logo-refresh2017-vf.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9580" cy="996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47EB">
      <w:rPr>
        <w:color w:val="5B81BD"/>
      </w:rPr>
      <w:tab/>
    </w:r>
    <w:r>
      <w:rPr>
        <w:rFonts w:ascii="Calibri" w:hAnsi="Calibri"/>
        <w:color w:val="5B81BD"/>
      </w:rPr>
      <w:t xml:space="preserve">Designing the methodology | </w:t>
    </w:r>
    <w:r>
      <w:rPr>
        <w:rFonts w:ascii="Calibri" w:hAnsi="Calibri"/>
        <w:b/>
        <w:color w:val="5B81BD"/>
      </w:rPr>
      <w:t>Secondary Data Review Report Outline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87CAD"/>
    <w:multiLevelType w:val="hybridMultilevel"/>
    <w:tmpl w:val="82B03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0469B2"/>
    <w:multiLevelType w:val="multilevel"/>
    <w:tmpl w:val="433CB35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177D414D"/>
    <w:multiLevelType w:val="hybridMultilevel"/>
    <w:tmpl w:val="CCA67A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8FE7B81"/>
    <w:multiLevelType w:val="hybridMultilevel"/>
    <w:tmpl w:val="9000E4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AC11EB3"/>
    <w:multiLevelType w:val="hybridMultilevel"/>
    <w:tmpl w:val="E750A2BA"/>
    <w:lvl w:ilvl="0" w:tplc="5652176A">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5184CCE"/>
    <w:multiLevelType w:val="hybridMultilevel"/>
    <w:tmpl w:val="48D45B02"/>
    <w:lvl w:ilvl="0" w:tplc="CF4E6D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B525D9"/>
    <w:multiLevelType w:val="hybridMultilevel"/>
    <w:tmpl w:val="4732A09A"/>
    <w:lvl w:ilvl="0" w:tplc="69F44B6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677507"/>
    <w:multiLevelType w:val="hybridMultilevel"/>
    <w:tmpl w:val="4566A50E"/>
    <w:lvl w:ilvl="0" w:tplc="CB7046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CC5207"/>
    <w:multiLevelType w:val="hybridMultilevel"/>
    <w:tmpl w:val="BD0649C0"/>
    <w:lvl w:ilvl="0" w:tplc="CB70464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330291"/>
    <w:multiLevelType w:val="hybridMultilevel"/>
    <w:tmpl w:val="69C05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F93924"/>
    <w:multiLevelType w:val="hybridMultilevel"/>
    <w:tmpl w:val="AAA4D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0D6E26"/>
    <w:multiLevelType w:val="multilevel"/>
    <w:tmpl w:val="DF126142"/>
    <w:lvl w:ilvl="0">
      <w:start w:val="1"/>
      <w:numFmt w:val="bullet"/>
      <w:lvlText w:val="▪"/>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66C0A7A"/>
    <w:multiLevelType w:val="hybridMultilevel"/>
    <w:tmpl w:val="2D685A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B8C218B"/>
    <w:multiLevelType w:val="multilevel"/>
    <w:tmpl w:val="F8C6585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4">
    <w:nsid w:val="3EC667DC"/>
    <w:multiLevelType w:val="hybridMultilevel"/>
    <w:tmpl w:val="E3582322"/>
    <w:lvl w:ilvl="0" w:tplc="1868AC50">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10167B"/>
    <w:multiLevelType w:val="multilevel"/>
    <w:tmpl w:val="6172C91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6">
    <w:nsid w:val="4AF020E7"/>
    <w:multiLevelType w:val="hybridMultilevel"/>
    <w:tmpl w:val="BD0649C0"/>
    <w:lvl w:ilvl="0" w:tplc="CB70464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2163F3"/>
    <w:multiLevelType w:val="hybridMultilevel"/>
    <w:tmpl w:val="653AE3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3EE1B79"/>
    <w:multiLevelType w:val="hybridMultilevel"/>
    <w:tmpl w:val="73CCB862"/>
    <w:lvl w:ilvl="0" w:tplc="20BE77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C017F4"/>
    <w:multiLevelType w:val="hybridMultilevel"/>
    <w:tmpl w:val="22020B02"/>
    <w:lvl w:ilvl="0" w:tplc="0ADE3E6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663A10"/>
    <w:multiLevelType w:val="multilevel"/>
    <w:tmpl w:val="9114258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1">
    <w:nsid w:val="5B464779"/>
    <w:multiLevelType w:val="multilevel"/>
    <w:tmpl w:val="7B8C4C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2">
    <w:nsid w:val="5CBE318D"/>
    <w:multiLevelType w:val="multilevel"/>
    <w:tmpl w:val="5F3E67C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3">
    <w:nsid w:val="61E84CF0"/>
    <w:multiLevelType w:val="hybridMultilevel"/>
    <w:tmpl w:val="8E4A3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324881"/>
    <w:multiLevelType w:val="hybridMultilevel"/>
    <w:tmpl w:val="86026960"/>
    <w:lvl w:ilvl="0" w:tplc="0C30E02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E62708"/>
    <w:multiLevelType w:val="hybridMultilevel"/>
    <w:tmpl w:val="BD0649C0"/>
    <w:lvl w:ilvl="0" w:tplc="CB704648">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B1639C"/>
    <w:multiLevelType w:val="hybridMultilevel"/>
    <w:tmpl w:val="5A9A4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6987E09"/>
    <w:multiLevelType w:val="hybridMultilevel"/>
    <w:tmpl w:val="F2BA5C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B0B1DE6"/>
    <w:multiLevelType w:val="hybridMultilevel"/>
    <w:tmpl w:val="C3262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
  </w:num>
  <w:num w:numId="3">
    <w:abstractNumId w:val="11"/>
  </w:num>
  <w:num w:numId="4">
    <w:abstractNumId w:val="22"/>
  </w:num>
  <w:num w:numId="5">
    <w:abstractNumId w:val="15"/>
  </w:num>
  <w:num w:numId="6">
    <w:abstractNumId w:val="13"/>
  </w:num>
  <w:num w:numId="7">
    <w:abstractNumId w:val="24"/>
  </w:num>
  <w:num w:numId="8">
    <w:abstractNumId w:val="16"/>
  </w:num>
  <w:num w:numId="9">
    <w:abstractNumId w:val="19"/>
  </w:num>
  <w:num w:numId="10">
    <w:abstractNumId w:val="27"/>
  </w:num>
  <w:num w:numId="11">
    <w:abstractNumId w:val="4"/>
  </w:num>
  <w:num w:numId="12">
    <w:abstractNumId w:val="23"/>
  </w:num>
  <w:num w:numId="13">
    <w:abstractNumId w:val="17"/>
  </w:num>
  <w:num w:numId="14">
    <w:abstractNumId w:val="0"/>
  </w:num>
  <w:num w:numId="15">
    <w:abstractNumId w:val="5"/>
  </w:num>
  <w:num w:numId="16">
    <w:abstractNumId w:val="12"/>
  </w:num>
  <w:num w:numId="17">
    <w:abstractNumId w:val="2"/>
  </w:num>
  <w:num w:numId="18">
    <w:abstractNumId w:val="3"/>
  </w:num>
  <w:num w:numId="19">
    <w:abstractNumId w:val="25"/>
  </w:num>
  <w:num w:numId="20">
    <w:abstractNumId w:val="26"/>
  </w:num>
  <w:num w:numId="21">
    <w:abstractNumId w:val="8"/>
  </w:num>
  <w:num w:numId="22">
    <w:abstractNumId w:val="10"/>
  </w:num>
  <w:num w:numId="23">
    <w:abstractNumId w:val="14"/>
  </w:num>
  <w:num w:numId="24">
    <w:abstractNumId w:val="7"/>
  </w:num>
  <w:num w:numId="25">
    <w:abstractNumId w:val="6"/>
  </w:num>
  <w:num w:numId="26">
    <w:abstractNumId w:val="9"/>
  </w:num>
  <w:num w:numId="27">
    <w:abstractNumId w:val="18"/>
  </w:num>
  <w:num w:numId="28">
    <w:abstractNumId w:val="20"/>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
  <w:rsids>
    <w:rsidRoot w:val="00A565B4"/>
    <w:rsid w:val="000024DE"/>
    <w:rsid w:val="0000606C"/>
    <w:rsid w:val="00026C34"/>
    <w:rsid w:val="00034FC4"/>
    <w:rsid w:val="00037169"/>
    <w:rsid w:val="000553C7"/>
    <w:rsid w:val="000950FE"/>
    <w:rsid w:val="000A1606"/>
    <w:rsid w:val="000A1C98"/>
    <w:rsid w:val="000A1F57"/>
    <w:rsid w:val="000A400A"/>
    <w:rsid w:val="000C3485"/>
    <w:rsid w:val="000D0B3B"/>
    <w:rsid w:val="000F18AF"/>
    <w:rsid w:val="0011288A"/>
    <w:rsid w:val="001150B9"/>
    <w:rsid w:val="00117DF7"/>
    <w:rsid w:val="001217C7"/>
    <w:rsid w:val="00122DF0"/>
    <w:rsid w:val="00130415"/>
    <w:rsid w:val="00132AD4"/>
    <w:rsid w:val="001451B6"/>
    <w:rsid w:val="0014569B"/>
    <w:rsid w:val="00156E18"/>
    <w:rsid w:val="001678DE"/>
    <w:rsid w:val="001722B4"/>
    <w:rsid w:val="00174617"/>
    <w:rsid w:val="00174C12"/>
    <w:rsid w:val="00176F0F"/>
    <w:rsid w:val="00197674"/>
    <w:rsid w:val="001B3ED4"/>
    <w:rsid w:val="001C2DAC"/>
    <w:rsid w:val="001E4FC4"/>
    <w:rsid w:val="001E7ECB"/>
    <w:rsid w:val="001F7469"/>
    <w:rsid w:val="00202DEC"/>
    <w:rsid w:val="00205DDE"/>
    <w:rsid w:val="002067FF"/>
    <w:rsid w:val="002069C7"/>
    <w:rsid w:val="0021342F"/>
    <w:rsid w:val="00220F59"/>
    <w:rsid w:val="00224DBA"/>
    <w:rsid w:val="0022740E"/>
    <w:rsid w:val="002301CC"/>
    <w:rsid w:val="00234E8C"/>
    <w:rsid w:val="00242756"/>
    <w:rsid w:val="00244923"/>
    <w:rsid w:val="002506C3"/>
    <w:rsid w:val="00265D7C"/>
    <w:rsid w:val="00275E3A"/>
    <w:rsid w:val="00286FB9"/>
    <w:rsid w:val="00295A40"/>
    <w:rsid w:val="002A337A"/>
    <w:rsid w:val="002C233D"/>
    <w:rsid w:val="002C334F"/>
    <w:rsid w:val="002E3D2C"/>
    <w:rsid w:val="002E6B3C"/>
    <w:rsid w:val="002F14AE"/>
    <w:rsid w:val="00304EDC"/>
    <w:rsid w:val="00306281"/>
    <w:rsid w:val="003062B4"/>
    <w:rsid w:val="003118F6"/>
    <w:rsid w:val="003131B2"/>
    <w:rsid w:val="00320FF8"/>
    <w:rsid w:val="00321792"/>
    <w:rsid w:val="00342830"/>
    <w:rsid w:val="00356EB3"/>
    <w:rsid w:val="003655F8"/>
    <w:rsid w:val="003711BB"/>
    <w:rsid w:val="003873F7"/>
    <w:rsid w:val="0038787B"/>
    <w:rsid w:val="0039496A"/>
    <w:rsid w:val="003A0882"/>
    <w:rsid w:val="003A1C89"/>
    <w:rsid w:val="003A4876"/>
    <w:rsid w:val="003B5281"/>
    <w:rsid w:val="003C5359"/>
    <w:rsid w:val="003E262D"/>
    <w:rsid w:val="00404AC4"/>
    <w:rsid w:val="004050E7"/>
    <w:rsid w:val="00407CD7"/>
    <w:rsid w:val="00412885"/>
    <w:rsid w:val="00413377"/>
    <w:rsid w:val="00414344"/>
    <w:rsid w:val="00416DA1"/>
    <w:rsid w:val="00432400"/>
    <w:rsid w:val="00444DDB"/>
    <w:rsid w:val="004565FD"/>
    <w:rsid w:val="00460044"/>
    <w:rsid w:val="00466447"/>
    <w:rsid w:val="00466AEB"/>
    <w:rsid w:val="00486FB2"/>
    <w:rsid w:val="004A43BC"/>
    <w:rsid w:val="004B1CEF"/>
    <w:rsid w:val="004C22A5"/>
    <w:rsid w:val="004D21F7"/>
    <w:rsid w:val="004D3AD8"/>
    <w:rsid w:val="004D4434"/>
    <w:rsid w:val="004F1EF5"/>
    <w:rsid w:val="004F46A1"/>
    <w:rsid w:val="0050264E"/>
    <w:rsid w:val="00504D75"/>
    <w:rsid w:val="005179D9"/>
    <w:rsid w:val="00552601"/>
    <w:rsid w:val="005547AD"/>
    <w:rsid w:val="00556F13"/>
    <w:rsid w:val="0056627F"/>
    <w:rsid w:val="005728AF"/>
    <w:rsid w:val="0057492E"/>
    <w:rsid w:val="00584250"/>
    <w:rsid w:val="00587D85"/>
    <w:rsid w:val="005964BC"/>
    <w:rsid w:val="005A6F79"/>
    <w:rsid w:val="005B3712"/>
    <w:rsid w:val="005C1A8C"/>
    <w:rsid w:val="005E74D1"/>
    <w:rsid w:val="005E7DAA"/>
    <w:rsid w:val="005F001E"/>
    <w:rsid w:val="005F3389"/>
    <w:rsid w:val="005F391E"/>
    <w:rsid w:val="00601DE7"/>
    <w:rsid w:val="00616A14"/>
    <w:rsid w:val="00624405"/>
    <w:rsid w:val="00627727"/>
    <w:rsid w:val="00631047"/>
    <w:rsid w:val="006320A0"/>
    <w:rsid w:val="0063551B"/>
    <w:rsid w:val="006403E8"/>
    <w:rsid w:val="00652545"/>
    <w:rsid w:val="006547EB"/>
    <w:rsid w:val="0066559E"/>
    <w:rsid w:val="0068220E"/>
    <w:rsid w:val="006932C0"/>
    <w:rsid w:val="00693C6D"/>
    <w:rsid w:val="006A0615"/>
    <w:rsid w:val="006C72A9"/>
    <w:rsid w:val="006D4FDC"/>
    <w:rsid w:val="006D662A"/>
    <w:rsid w:val="006E6DD6"/>
    <w:rsid w:val="006F3A88"/>
    <w:rsid w:val="006F5180"/>
    <w:rsid w:val="00701A24"/>
    <w:rsid w:val="00724B4A"/>
    <w:rsid w:val="00734545"/>
    <w:rsid w:val="007345CB"/>
    <w:rsid w:val="00747EF9"/>
    <w:rsid w:val="007625F2"/>
    <w:rsid w:val="00763B69"/>
    <w:rsid w:val="00767213"/>
    <w:rsid w:val="007751A2"/>
    <w:rsid w:val="00781D67"/>
    <w:rsid w:val="0078423C"/>
    <w:rsid w:val="00785AA6"/>
    <w:rsid w:val="0079435E"/>
    <w:rsid w:val="00796BAC"/>
    <w:rsid w:val="007A202E"/>
    <w:rsid w:val="007A27B9"/>
    <w:rsid w:val="007B2DBE"/>
    <w:rsid w:val="007B7CF0"/>
    <w:rsid w:val="007C1320"/>
    <w:rsid w:val="007C164B"/>
    <w:rsid w:val="007C4FA1"/>
    <w:rsid w:val="007F0518"/>
    <w:rsid w:val="007F17AD"/>
    <w:rsid w:val="007F5B80"/>
    <w:rsid w:val="008002DB"/>
    <w:rsid w:val="0080441D"/>
    <w:rsid w:val="00806280"/>
    <w:rsid w:val="008133F6"/>
    <w:rsid w:val="008155EA"/>
    <w:rsid w:val="00823FB0"/>
    <w:rsid w:val="00836C2B"/>
    <w:rsid w:val="00845E86"/>
    <w:rsid w:val="00847A7F"/>
    <w:rsid w:val="00852BB5"/>
    <w:rsid w:val="008546A4"/>
    <w:rsid w:val="0086226E"/>
    <w:rsid w:val="00864AEC"/>
    <w:rsid w:val="00880A1F"/>
    <w:rsid w:val="00880C64"/>
    <w:rsid w:val="00881965"/>
    <w:rsid w:val="0088315C"/>
    <w:rsid w:val="008920C5"/>
    <w:rsid w:val="008A1FED"/>
    <w:rsid w:val="008A2EC4"/>
    <w:rsid w:val="008C0B54"/>
    <w:rsid w:val="008C6FA5"/>
    <w:rsid w:val="008E0E53"/>
    <w:rsid w:val="008F49D7"/>
    <w:rsid w:val="009024B2"/>
    <w:rsid w:val="009120C0"/>
    <w:rsid w:val="00921F02"/>
    <w:rsid w:val="00922779"/>
    <w:rsid w:val="0092307F"/>
    <w:rsid w:val="00932D89"/>
    <w:rsid w:val="00947B67"/>
    <w:rsid w:val="00953434"/>
    <w:rsid w:val="00962AE8"/>
    <w:rsid w:val="009655B8"/>
    <w:rsid w:val="00966123"/>
    <w:rsid w:val="009667CD"/>
    <w:rsid w:val="00970B16"/>
    <w:rsid w:val="00972368"/>
    <w:rsid w:val="00980249"/>
    <w:rsid w:val="0098547B"/>
    <w:rsid w:val="009903F5"/>
    <w:rsid w:val="00991853"/>
    <w:rsid w:val="009B018C"/>
    <w:rsid w:val="009B1D0C"/>
    <w:rsid w:val="009B2878"/>
    <w:rsid w:val="009C0F7E"/>
    <w:rsid w:val="009F2519"/>
    <w:rsid w:val="009F278D"/>
    <w:rsid w:val="009F342F"/>
    <w:rsid w:val="009F3BB8"/>
    <w:rsid w:val="00A03B6B"/>
    <w:rsid w:val="00A301BD"/>
    <w:rsid w:val="00A4238A"/>
    <w:rsid w:val="00A565B4"/>
    <w:rsid w:val="00A6287C"/>
    <w:rsid w:val="00A76C45"/>
    <w:rsid w:val="00A77073"/>
    <w:rsid w:val="00A82D00"/>
    <w:rsid w:val="00A85969"/>
    <w:rsid w:val="00AC5048"/>
    <w:rsid w:val="00AC7366"/>
    <w:rsid w:val="00AD31CA"/>
    <w:rsid w:val="00AD5616"/>
    <w:rsid w:val="00AF18E5"/>
    <w:rsid w:val="00AF4534"/>
    <w:rsid w:val="00B03637"/>
    <w:rsid w:val="00B06E89"/>
    <w:rsid w:val="00B07D95"/>
    <w:rsid w:val="00B16052"/>
    <w:rsid w:val="00B20556"/>
    <w:rsid w:val="00B317E7"/>
    <w:rsid w:val="00B32973"/>
    <w:rsid w:val="00B36D65"/>
    <w:rsid w:val="00B45094"/>
    <w:rsid w:val="00B554D4"/>
    <w:rsid w:val="00B56F9D"/>
    <w:rsid w:val="00B6594F"/>
    <w:rsid w:val="00B90F6B"/>
    <w:rsid w:val="00B93672"/>
    <w:rsid w:val="00B96B67"/>
    <w:rsid w:val="00B97C6F"/>
    <w:rsid w:val="00BA4102"/>
    <w:rsid w:val="00BA4CB0"/>
    <w:rsid w:val="00BB3ADC"/>
    <w:rsid w:val="00BB6900"/>
    <w:rsid w:val="00BC03D6"/>
    <w:rsid w:val="00BC135E"/>
    <w:rsid w:val="00BC3E26"/>
    <w:rsid w:val="00BC4327"/>
    <w:rsid w:val="00BE6DCB"/>
    <w:rsid w:val="00BF1244"/>
    <w:rsid w:val="00C01655"/>
    <w:rsid w:val="00C06BD8"/>
    <w:rsid w:val="00C07A95"/>
    <w:rsid w:val="00C14D61"/>
    <w:rsid w:val="00C204C6"/>
    <w:rsid w:val="00C22349"/>
    <w:rsid w:val="00C24BD0"/>
    <w:rsid w:val="00C419DC"/>
    <w:rsid w:val="00C53E04"/>
    <w:rsid w:val="00C5493F"/>
    <w:rsid w:val="00C73A39"/>
    <w:rsid w:val="00C7703A"/>
    <w:rsid w:val="00C85EFF"/>
    <w:rsid w:val="00C87AD1"/>
    <w:rsid w:val="00C93AF7"/>
    <w:rsid w:val="00C95855"/>
    <w:rsid w:val="00CB64B6"/>
    <w:rsid w:val="00CC0649"/>
    <w:rsid w:val="00CC7D59"/>
    <w:rsid w:val="00CD0297"/>
    <w:rsid w:val="00CD65BE"/>
    <w:rsid w:val="00CE13AC"/>
    <w:rsid w:val="00CE2234"/>
    <w:rsid w:val="00CF4808"/>
    <w:rsid w:val="00D00DD3"/>
    <w:rsid w:val="00D13D56"/>
    <w:rsid w:val="00D40D68"/>
    <w:rsid w:val="00D44146"/>
    <w:rsid w:val="00D5212E"/>
    <w:rsid w:val="00D61C36"/>
    <w:rsid w:val="00D70699"/>
    <w:rsid w:val="00D77E7B"/>
    <w:rsid w:val="00D87228"/>
    <w:rsid w:val="00DA43CE"/>
    <w:rsid w:val="00DA6B39"/>
    <w:rsid w:val="00DB2C9C"/>
    <w:rsid w:val="00DB527C"/>
    <w:rsid w:val="00DB7172"/>
    <w:rsid w:val="00DB7B05"/>
    <w:rsid w:val="00DC2C57"/>
    <w:rsid w:val="00DC6145"/>
    <w:rsid w:val="00DC6A87"/>
    <w:rsid w:val="00DD475C"/>
    <w:rsid w:val="00DE10CA"/>
    <w:rsid w:val="00DE5286"/>
    <w:rsid w:val="00DE540C"/>
    <w:rsid w:val="00DE7046"/>
    <w:rsid w:val="00DE7EE6"/>
    <w:rsid w:val="00E23CCC"/>
    <w:rsid w:val="00E23D61"/>
    <w:rsid w:val="00E3763F"/>
    <w:rsid w:val="00E3770B"/>
    <w:rsid w:val="00E41FB7"/>
    <w:rsid w:val="00E4414D"/>
    <w:rsid w:val="00E44391"/>
    <w:rsid w:val="00E47F16"/>
    <w:rsid w:val="00E67E16"/>
    <w:rsid w:val="00E948A9"/>
    <w:rsid w:val="00EA235E"/>
    <w:rsid w:val="00EB237C"/>
    <w:rsid w:val="00EB25E5"/>
    <w:rsid w:val="00EC2629"/>
    <w:rsid w:val="00EC384F"/>
    <w:rsid w:val="00EC4BD3"/>
    <w:rsid w:val="00EC54E7"/>
    <w:rsid w:val="00ED045A"/>
    <w:rsid w:val="00ED3106"/>
    <w:rsid w:val="00ED6FB2"/>
    <w:rsid w:val="00F0258E"/>
    <w:rsid w:val="00F130C8"/>
    <w:rsid w:val="00F13D5D"/>
    <w:rsid w:val="00F142BE"/>
    <w:rsid w:val="00F154FC"/>
    <w:rsid w:val="00F165E4"/>
    <w:rsid w:val="00F32213"/>
    <w:rsid w:val="00F32866"/>
    <w:rsid w:val="00F37A32"/>
    <w:rsid w:val="00F419A3"/>
    <w:rsid w:val="00F44EEF"/>
    <w:rsid w:val="00F47675"/>
    <w:rsid w:val="00F51755"/>
    <w:rsid w:val="00F52101"/>
    <w:rsid w:val="00F55EB9"/>
    <w:rsid w:val="00F66754"/>
    <w:rsid w:val="00F73178"/>
    <w:rsid w:val="00F73773"/>
    <w:rsid w:val="00F74AE5"/>
    <w:rsid w:val="00F933CC"/>
    <w:rsid w:val="00FA2F5F"/>
    <w:rsid w:val="00FA34C5"/>
    <w:rsid w:val="00FA6CC1"/>
    <w:rsid w:val="00FD00CD"/>
    <w:rsid w:val="00FD3448"/>
    <w:rsid w:val="00FD5EF8"/>
    <w:rsid w:val="00FD5F99"/>
    <w:rsid w:val="00FE417D"/>
    <w:rsid w:val="00FE5561"/>
    <w:rsid w:val="00FF60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C761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spacing w:before="240" w:after="60"/>
      <w:outlineLvl w:val="0"/>
    </w:pPr>
    <w:rPr>
      <w:rFonts w:ascii="Arial" w:eastAsia="Arial" w:hAnsi="Arial" w:cs="Arial"/>
      <w:b/>
      <w:sz w:val="32"/>
      <w:szCs w:val="32"/>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0C34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3485"/>
    <w:rPr>
      <w:rFonts w:ascii="Lucida Grande" w:hAnsi="Lucida Grande" w:cs="Lucida Grande"/>
      <w:sz w:val="18"/>
      <w:szCs w:val="18"/>
    </w:rPr>
  </w:style>
  <w:style w:type="paragraph" w:styleId="Header">
    <w:name w:val="header"/>
    <w:basedOn w:val="Normal"/>
    <w:link w:val="HeaderChar"/>
    <w:uiPriority w:val="99"/>
    <w:unhideWhenUsed/>
    <w:rsid w:val="00E948A9"/>
    <w:pPr>
      <w:tabs>
        <w:tab w:val="center" w:pos="4320"/>
        <w:tab w:val="right" w:pos="8640"/>
      </w:tabs>
    </w:pPr>
  </w:style>
  <w:style w:type="character" w:customStyle="1" w:styleId="HeaderChar">
    <w:name w:val="Header Char"/>
    <w:basedOn w:val="DefaultParagraphFont"/>
    <w:link w:val="Header"/>
    <w:uiPriority w:val="99"/>
    <w:rsid w:val="00E948A9"/>
  </w:style>
  <w:style w:type="paragraph" w:styleId="Footer">
    <w:name w:val="footer"/>
    <w:basedOn w:val="Normal"/>
    <w:link w:val="FooterChar"/>
    <w:uiPriority w:val="99"/>
    <w:unhideWhenUsed/>
    <w:rsid w:val="00E948A9"/>
    <w:pPr>
      <w:tabs>
        <w:tab w:val="center" w:pos="4320"/>
        <w:tab w:val="right" w:pos="8640"/>
      </w:tabs>
    </w:pPr>
  </w:style>
  <w:style w:type="character" w:customStyle="1" w:styleId="FooterChar">
    <w:name w:val="Footer Char"/>
    <w:basedOn w:val="DefaultParagraphFont"/>
    <w:link w:val="Footer"/>
    <w:uiPriority w:val="99"/>
    <w:rsid w:val="00E948A9"/>
  </w:style>
  <w:style w:type="paragraph" w:styleId="CommentSubject">
    <w:name w:val="annotation subject"/>
    <w:basedOn w:val="CommentText"/>
    <w:next w:val="CommentText"/>
    <w:link w:val="CommentSubjectChar"/>
    <w:uiPriority w:val="99"/>
    <w:semiHidden/>
    <w:unhideWhenUsed/>
    <w:rsid w:val="00BB3ADC"/>
    <w:rPr>
      <w:b/>
      <w:bCs/>
      <w:sz w:val="20"/>
      <w:szCs w:val="20"/>
    </w:rPr>
  </w:style>
  <w:style w:type="character" w:customStyle="1" w:styleId="CommentSubjectChar">
    <w:name w:val="Comment Subject Char"/>
    <w:basedOn w:val="CommentTextChar"/>
    <w:link w:val="CommentSubject"/>
    <w:uiPriority w:val="99"/>
    <w:semiHidden/>
    <w:rsid w:val="00BB3ADC"/>
    <w:rPr>
      <w:b/>
      <w:bCs/>
      <w:sz w:val="20"/>
      <w:szCs w:val="20"/>
    </w:rPr>
  </w:style>
  <w:style w:type="paragraph" w:styleId="FootnoteText">
    <w:name w:val="footnote text"/>
    <w:basedOn w:val="Normal"/>
    <w:link w:val="FootnoteTextChar"/>
    <w:uiPriority w:val="99"/>
    <w:semiHidden/>
    <w:unhideWhenUsed/>
    <w:rsid w:val="00174617"/>
  </w:style>
  <w:style w:type="character" w:customStyle="1" w:styleId="FootnoteTextChar">
    <w:name w:val="Footnote Text Char"/>
    <w:basedOn w:val="DefaultParagraphFont"/>
    <w:link w:val="FootnoteText"/>
    <w:uiPriority w:val="99"/>
    <w:semiHidden/>
    <w:rsid w:val="00174617"/>
  </w:style>
  <w:style w:type="character" w:styleId="FootnoteReference">
    <w:name w:val="footnote reference"/>
    <w:uiPriority w:val="99"/>
    <w:unhideWhenUsed/>
    <w:rsid w:val="00174617"/>
    <w:rPr>
      <w:vertAlign w:val="superscript"/>
    </w:rPr>
  </w:style>
  <w:style w:type="paragraph" w:styleId="ListParagraph">
    <w:name w:val="List Paragraph"/>
    <w:basedOn w:val="Normal"/>
    <w:uiPriority w:val="34"/>
    <w:qFormat/>
    <w:rsid w:val="003B5281"/>
    <w:pPr>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EastAsia" w:hAnsiTheme="minorHAnsi" w:cstheme="minorBidi"/>
      <w:color w:val="auto"/>
    </w:rPr>
  </w:style>
  <w:style w:type="paragraph" w:styleId="TOCHeading">
    <w:name w:val="TOC Heading"/>
    <w:basedOn w:val="Heading1"/>
    <w:next w:val="Normal"/>
    <w:uiPriority w:val="39"/>
    <w:unhideWhenUsed/>
    <w:qFormat/>
    <w:rsid w:val="00DA43CE"/>
    <w:pPr>
      <w:keepLines/>
      <w:pBdr>
        <w:top w:val="none" w:sz="0" w:space="0" w:color="auto"/>
        <w:left w:val="none" w:sz="0" w:space="0" w:color="auto"/>
        <w:bottom w:val="none" w:sz="0" w:space="0" w:color="auto"/>
        <w:right w:val="none" w:sz="0" w:space="0" w:color="auto"/>
        <w:between w:val="none" w:sz="0" w:space="0" w:color="auto"/>
      </w:pBdr>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DA43CE"/>
    <w:pPr>
      <w:spacing w:before="120"/>
    </w:pPr>
    <w:rPr>
      <w:rFonts w:asciiTheme="minorHAnsi" w:hAnsiTheme="minorHAnsi"/>
      <w:b/>
    </w:rPr>
  </w:style>
  <w:style w:type="paragraph" w:styleId="TOC2">
    <w:name w:val="toc 2"/>
    <w:basedOn w:val="Normal"/>
    <w:next w:val="Normal"/>
    <w:autoRedefine/>
    <w:uiPriority w:val="39"/>
    <w:semiHidden/>
    <w:unhideWhenUsed/>
    <w:rsid w:val="00DA43CE"/>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DA43CE"/>
    <w:pPr>
      <w:ind w:left="480"/>
    </w:pPr>
    <w:rPr>
      <w:rFonts w:asciiTheme="minorHAnsi" w:hAnsiTheme="minorHAnsi"/>
      <w:sz w:val="22"/>
      <w:szCs w:val="22"/>
    </w:rPr>
  </w:style>
  <w:style w:type="paragraph" w:styleId="TOC4">
    <w:name w:val="toc 4"/>
    <w:basedOn w:val="Normal"/>
    <w:next w:val="Normal"/>
    <w:autoRedefine/>
    <w:uiPriority w:val="39"/>
    <w:semiHidden/>
    <w:unhideWhenUsed/>
    <w:rsid w:val="00DA43CE"/>
    <w:pPr>
      <w:ind w:left="720"/>
    </w:pPr>
    <w:rPr>
      <w:rFonts w:asciiTheme="minorHAnsi" w:hAnsiTheme="minorHAnsi"/>
      <w:sz w:val="20"/>
      <w:szCs w:val="20"/>
    </w:rPr>
  </w:style>
  <w:style w:type="paragraph" w:styleId="TOC5">
    <w:name w:val="toc 5"/>
    <w:basedOn w:val="Normal"/>
    <w:next w:val="Normal"/>
    <w:autoRedefine/>
    <w:uiPriority w:val="39"/>
    <w:semiHidden/>
    <w:unhideWhenUsed/>
    <w:rsid w:val="00DA43CE"/>
    <w:pPr>
      <w:ind w:left="960"/>
    </w:pPr>
    <w:rPr>
      <w:rFonts w:asciiTheme="minorHAnsi" w:hAnsiTheme="minorHAnsi"/>
      <w:sz w:val="20"/>
      <w:szCs w:val="20"/>
    </w:rPr>
  </w:style>
  <w:style w:type="paragraph" w:styleId="TOC6">
    <w:name w:val="toc 6"/>
    <w:basedOn w:val="Normal"/>
    <w:next w:val="Normal"/>
    <w:autoRedefine/>
    <w:uiPriority w:val="39"/>
    <w:semiHidden/>
    <w:unhideWhenUsed/>
    <w:rsid w:val="00DA43CE"/>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DA43CE"/>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DA43CE"/>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DA43CE"/>
    <w:pPr>
      <w:ind w:left="1920"/>
    </w:pPr>
    <w:rPr>
      <w:rFonts w:asciiTheme="minorHAnsi" w:hAnsiTheme="minorHAnsi"/>
      <w:sz w:val="20"/>
      <w:szCs w:val="20"/>
    </w:rPr>
  </w:style>
  <w:style w:type="character" w:styleId="Hyperlink">
    <w:name w:val="Hyperlink"/>
    <w:basedOn w:val="DefaultParagraphFont"/>
    <w:uiPriority w:val="99"/>
    <w:unhideWhenUsed/>
    <w:rsid w:val="003062B4"/>
    <w:rPr>
      <w:color w:val="0000FF" w:themeColor="hyperlink"/>
      <w:u w:val="single"/>
    </w:rPr>
  </w:style>
  <w:style w:type="character" w:styleId="FollowedHyperlink">
    <w:name w:val="FollowedHyperlink"/>
    <w:basedOn w:val="DefaultParagraphFont"/>
    <w:uiPriority w:val="99"/>
    <w:semiHidden/>
    <w:unhideWhenUsed/>
    <w:rsid w:val="003062B4"/>
    <w:rPr>
      <w:color w:val="800080" w:themeColor="followedHyperlink"/>
      <w:u w:val="single"/>
    </w:rPr>
  </w:style>
  <w:style w:type="table" w:styleId="TableGrid">
    <w:name w:val="Table Grid"/>
    <w:basedOn w:val="TableNormal"/>
    <w:uiPriority w:val="59"/>
    <w:rsid w:val="00DE10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1722B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spacing w:before="240" w:after="60"/>
      <w:outlineLvl w:val="0"/>
    </w:pPr>
    <w:rPr>
      <w:rFonts w:ascii="Arial" w:eastAsia="Arial" w:hAnsi="Arial" w:cs="Arial"/>
      <w:b/>
      <w:sz w:val="32"/>
      <w:szCs w:val="32"/>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0C348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3485"/>
    <w:rPr>
      <w:rFonts w:ascii="Lucida Grande" w:hAnsi="Lucida Grande" w:cs="Lucida Grande"/>
      <w:sz w:val="18"/>
      <w:szCs w:val="18"/>
    </w:rPr>
  </w:style>
  <w:style w:type="paragraph" w:styleId="Header">
    <w:name w:val="header"/>
    <w:basedOn w:val="Normal"/>
    <w:link w:val="HeaderChar"/>
    <w:uiPriority w:val="99"/>
    <w:unhideWhenUsed/>
    <w:rsid w:val="00E948A9"/>
    <w:pPr>
      <w:tabs>
        <w:tab w:val="center" w:pos="4320"/>
        <w:tab w:val="right" w:pos="8640"/>
      </w:tabs>
    </w:pPr>
  </w:style>
  <w:style w:type="character" w:customStyle="1" w:styleId="HeaderChar">
    <w:name w:val="Header Char"/>
    <w:basedOn w:val="DefaultParagraphFont"/>
    <w:link w:val="Header"/>
    <w:uiPriority w:val="99"/>
    <w:rsid w:val="00E948A9"/>
  </w:style>
  <w:style w:type="paragraph" w:styleId="Footer">
    <w:name w:val="footer"/>
    <w:basedOn w:val="Normal"/>
    <w:link w:val="FooterChar"/>
    <w:uiPriority w:val="99"/>
    <w:unhideWhenUsed/>
    <w:rsid w:val="00E948A9"/>
    <w:pPr>
      <w:tabs>
        <w:tab w:val="center" w:pos="4320"/>
        <w:tab w:val="right" w:pos="8640"/>
      </w:tabs>
    </w:pPr>
  </w:style>
  <w:style w:type="character" w:customStyle="1" w:styleId="FooterChar">
    <w:name w:val="Footer Char"/>
    <w:basedOn w:val="DefaultParagraphFont"/>
    <w:link w:val="Footer"/>
    <w:uiPriority w:val="99"/>
    <w:rsid w:val="00E948A9"/>
  </w:style>
  <w:style w:type="paragraph" w:styleId="CommentSubject">
    <w:name w:val="annotation subject"/>
    <w:basedOn w:val="CommentText"/>
    <w:next w:val="CommentText"/>
    <w:link w:val="CommentSubjectChar"/>
    <w:uiPriority w:val="99"/>
    <w:semiHidden/>
    <w:unhideWhenUsed/>
    <w:rsid w:val="00BB3ADC"/>
    <w:rPr>
      <w:b/>
      <w:bCs/>
      <w:sz w:val="20"/>
      <w:szCs w:val="20"/>
    </w:rPr>
  </w:style>
  <w:style w:type="character" w:customStyle="1" w:styleId="CommentSubjectChar">
    <w:name w:val="Comment Subject Char"/>
    <w:basedOn w:val="CommentTextChar"/>
    <w:link w:val="CommentSubject"/>
    <w:uiPriority w:val="99"/>
    <w:semiHidden/>
    <w:rsid w:val="00BB3ADC"/>
    <w:rPr>
      <w:b/>
      <w:bCs/>
      <w:sz w:val="20"/>
      <w:szCs w:val="20"/>
    </w:rPr>
  </w:style>
  <w:style w:type="paragraph" w:styleId="FootnoteText">
    <w:name w:val="footnote text"/>
    <w:basedOn w:val="Normal"/>
    <w:link w:val="FootnoteTextChar"/>
    <w:uiPriority w:val="99"/>
    <w:semiHidden/>
    <w:unhideWhenUsed/>
    <w:rsid w:val="00174617"/>
  </w:style>
  <w:style w:type="character" w:customStyle="1" w:styleId="FootnoteTextChar">
    <w:name w:val="Footnote Text Char"/>
    <w:basedOn w:val="DefaultParagraphFont"/>
    <w:link w:val="FootnoteText"/>
    <w:uiPriority w:val="99"/>
    <w:semiHidden/>
    <w:rsid w:val="00174617"/>
  </w:style>
  <w:style w:type="character" w:styleId="FootnoteReference">
    <w:name w:val="footnote reference"/>
    <w:uiPriority w:val="99"/>
    <w:unhideWhenUsed/>
    <w:rsid w:val="00174617"/>
    <w:rPr>
      <w:vertAlign w:val="superscript"/>
    </w:rPr>
  </w:style>
  <w:style w:type="paragraph" w:styleId="ListParagraph">
    <w:name w:val="List Paragraph"/>
    <w:basedOn w:val="Normal"/>
    <w:uiPriority w:val="34"/>
    <w:qFormat/>
    <w:rsid w:val="003B5281"/>
    <w:pPr>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EastAsia" w:hAnsiTheme="minorHAnsi" w:cstheme="minorBidi"/>
      <w:color w:val="auto"/>
    </w:rPr>
  </w:style>
  <w:style w:type="paragraph" w:styleId="TOCHeading">
    <w:name w:val="TOC Heading"/>
    <w:basedOn w:val="Heading1"/>
    <w:next w:val="Normal"/>
    <w:uiPriority w:val="39"/>
    <w:unhideWhenUsed/>
    <w:qFormat/>
    <w:rsid w:val="00DA43CE"/>
    <w:pPr>
      <w:keepLines/>
      <w:pBdr>
        <w:top w:val="none" w:sz="0" w:space="0" w:color="auto"/>
        <w:left w:val="none" w:sz="0" w:space="0" w:color="auto"/>
        <w:bottom w:val="none" w:sz="0" w:space="0" w:color="auto"/>
        <w:right w:val="none" w:sz="0" w:space="0" w:color="auto"/>
        <w:between w:val="none" w:sz="0" w:space="0" w:color="auto"/>
      </w:pBdr>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DA43CE"/>
    <w:pPr>
      <w:spacing w:before="120"/>
    </w:pPr>
    <w:rPr>
      <w:rFonts w:asciiTheme="minorHAnsi" w:hAnsiTheme="minorHAnsi"/>
      <w:b/>
    </w:rPr>
  </w:style>
  <w:style w:type="paragraph" w:styleId="TOC2">
    <w:name w:val="toc 2"/>
    <w:basedOn w:val="Normal"/>
    <w:next w:val="Normal"/>
    <w:autoRedefine/>
    <w:uiPriority w:val="39"/>
    <w:semiHidden/>
    <w:unhideWhenUsed/>
    <w:rsid w:val="00DA43CE"/>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DA43CE"/>
    <w:pPr>
      <w:ind w:left="480"/>
    </w:pPr>
    <w:rPr>
      <w:rFonts w:asciiTheme="minorHAnsi" w:hAnsiTheme="minorHAnsi"/>
      <w:sz w:val="22"/>
      <w:szCs w:val="22"/>
    </w:rPr>
  </w:style>
  <w:style w:type="paragraph" w:styleId="TOC4">
    <w:name w:val="toc 4"/>
    <w:basedOn w:val="Normal"/>
    <w:next w:val="Normal"/>
    <w:autoRedefine/>
    <w:uiPriority w:val="39"/>
    <w:semiHidden/>
    <w:unhideWhenUsed/>
    <w:rsid w:val="00DA43CE"/>
    <w:pPr>
      <w:ind w:left="720"/>
    </w:pPr>
    <w:rPr>
      <w:rFonts w:asciiTheme="minorHAnsi" w:hAnsiTheme="minorHAnsi"/>
      <w:sz w:val="20"/>
      <w:szCs w:val="20"/>
    </w:rPr>
  </w:style>
  <w:style w:type="paragraph" w:styleId="TOC5">
    <w:name w:val="toc 5"/>
    <w:basedOn w:val="Normal"/>
    <w:next w:val="Normal"/>
    <w:autoRedefine/>
    <w:uiPriority w:val="39"/>
    <w:semiHidden/>
    <w:unhideWhenUsed/>
    <w:rsid w:val="00DA43CE"/>
    <w:pPr>
      <w:ind w:left="960"/>
    </w:pPr>
    <w:rPr>
      <w:rFonts w:asciiTheme="minorHAnsi" w:hAnsiTheme="minorHAnsi"/>
      <w:sz w:val="20"/>
      <w:szCs w:val="20"/>
    </w:rPr>
  </w:style>
  <w:style w:type="paragraph" w:styleId="TOC6">
    <w:name w:val="toc 6"/>
    <w:basedOn w:val="Normal"/>
    <w:next w:val="Normal"/>
    <w:autoRedefine/>
    <w:uiPriority w:val="39"/>
    <w:semiHidden/>
    <w:unhideWhenUsed/>
    <w:rsid w:val="00DA43CE"/>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DA43CE"/>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DA43CE"/>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DA43CE"/>
    <w:pPr>
      <w:ind w:left="1920"/>
    </w:pPr>
    <w:rPr>
      <w:rFonts w:asciiTheme="minorHAnsi" w:hAnsiTheme="minorHAnsi"/>
      <w:sz w:val="20"/>
      <w:szCs w:val="20"/>
    </w:rPr>
  </w:style>
  <w:style w:type="character" w:styleId="Hyperlink">
    <w:name w:val="Hyperlink"/>
    <w:basedOn w:val="DefaultParagraphFont"/>
    <w:uiPriority w:val="99"/>
    <w:unhideWhenUsed/>
    <w:rsid w:val="003062B4"/>
    <w:rPr>
      <w:color w:val="0000FF" w:themeColor="hyperlink"/>
      <w:u w:val="single"/>
    </w:rPr>
  </w:style>
  <w:style w:type="character" w:styleId="FollowedHyperlink">
    <w:name w:val="FollowedHyperlink"/>
    <w:basedOn w:val="DefaultParagraphFont"/>
    <w:uiPriority w:val="99"/>
    <w:semiHidden/>
    <w:unhideWhenUsed/>
    <w:rsid w:val="003062B4"/>
    <w:rPr>
      <w:color w:val="800080" w:themeColor="followedHyperlink"/>
      <w:u w:val="single"/>
    </w:rPr>
  </w:style>
  <w:style w:type="table" w:styleId="TableGrid">
    <w:name w:val="Table Grid"/>
    <w:basedOn w:val="TableNormal"/>
    <w:uiPriority w:val="59"/>
    <w:rsid w:val="00DE10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172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76723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jet.jips.org/tool/template-profiling-report-outline" TargetMode="External"/><Relationship Id="rId12" Type="http://schemas.openxmlformats.org/officeDocument/2006/relationships/hyperlink" Target="http://www.jips.org/system/cms/attachments/1320/original_JIPS-Iraq-KRI-AtaGlance-web.pdf" TargetMode="External"/><Relationship Id="rId13" Type="http://schemas.openxmlformats.org/officeDocument/2006/relationships/hyperlink" Target="http://www.jet.jips.org/tool/template-profiling-report-outline" TargetMode="External"/><Relationship Id="rId14" Type="http://schemas.openxmlformats.org/officeDocument/2006/relationships/hyperlink" Target="http://www.jet.jips.org/tool/template-secondary-data-review-outline" TargetMode="External"/><Relationship Id="rId15" Type="http://schemas.openxmlformats.org/officeDocument/2006/relationships/hyperlink" Target="http://www.unhcr.org/50f94cd49.pdf"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jet.jips.org/tool/template-secondary-data-review-matrix" TargetMode="External"/><Relationship Id="rId10" Type="http://schemas.openxmlformats.org/officeDocument/2006/relationships/hyperlink" Target="http://www.jet.jips.org/phase/processing-and-analysing-the-data/"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jet.jips.org/tool/template-secondary-data-review-outli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BECB9-5C18-604B-AB17-013BD6D92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2111</Words>
  <Characters>12038</Characters>
  <Application>Microsoft Macintosh Word</Application>
  <DocSecurity>0</DocSecurity>
  <Lines>100</Lines>
  <Paragraphs>28</Paragraphs>
  <ScaleCrop>false</ScaleCrop>
  <Company/>
  <LinksUpToDate>false</LinksUpToDate>
  <CharactersWithSpaces>14121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Jonas S</cp:lastModifiedBy>
  <cp:revision>4</cp:revision>
  <dcterms:created xsi:type="dcterms:W3CDTF">2017-12-05T17:25:00Z</dcterms:created>
  <dcterms:modified xsi:type="dcterms:W3CDTF">2017-12-12T11:33:00Z</dcterms:modified>
</cp:coreProperties>
</file>